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20"/>
          <w:szCs w:val="2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18"/>
          <w:szCs w:val="18"/>
          <w:lang w:eastAsia="ja-JP"/>
        </w:rPr>
      </w:pPr>
    </w:p>
    <w:p w14:paraId="50D29399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PŘÍLOHA 1</w:t>
      </w:r>
    </w:p>
    <w:p w14:paraId="39752A9A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METODICKÉ LISTY INDIKÁTORŮ</w:t>
      </w:r>
    </w:p>
    <w:p w14:paraId="5EF01D80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20"/>
          <w:szCs w:val="20"/>
          <w:lang w:eastAsia="ja-JP"/>
        </w:rPr>
      </w:pPr>
    </w:p>
    <w:p w14:paraId="140E9026" w14:textId="40FAE0ED" w:rsidR="00115424" w:rsidRDefault="00781413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7393AEB9" w14:textId="05CCA653" w:rsidR="00781413" w:rsidRDefault="00781413" w:rsidP="00115424">
      <w:pPr>
        <w:spacing w:after="200" w:line="276" w:lineRule="auto"/>
        <w:jc w:val="center"/>
        <w:rPr>
          <w:ins w:id="1" w:author="Uhlíková Renata" w:date="2025-03-24T11:00:00Z" w16du:dateUtc="2025-03-24T10:00:00Z"/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06C6B109" w14:textId="77777777" w:rsidR="00741962" w:rsidRDefault="00741962" w:rsidP="00115424">
      <w:pPr>
        <w:spacing w:after="200" w:line="276" w:lineRule="auto"/>
        <w:jc w:val="center"/>
        <w:rPr>
          <w:ins w:id="2" w:author="Uhlíková Renata" w:date="2025-03-24T11:00:00Z" w16du:dateUtc="2025-03-24T10:00:00Z"/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6889583D" w14:textId="77777777" w:rsidR="00741962" w:rsidRDefault="00741962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17156438" w14:textId="77777777" w:rsidR="00781413" w:rsidRPr="00115424" w:rsidRDefault="00781413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29F7EAC3" w14:textId="79820AE8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216924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6113F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C65581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4</w:t>
      </w:r>
    </w:p>
    <w:tbl>
      <w:tblPr>
        <w:tblpPr w:leftFromText="141" w:rightFromText="141" w:vertAnchor="text" w:horzAnchor="margin" w:tblpY="6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115424" w14:paraId="707C00D5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36A4EF45" w14:textId="77777777" w:rsidR="00115424" w:rsidRPr="0011542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115424" w14:paraId="7CA896AF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D241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F096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3" w:name="_Hlk120093819"/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444 001 - Zelená infrastruktura podpořená pro jiné účely než přizpůsobování se změnám klimatu</w:t>
            </w:r>
            <w:bookmarkEnd w:id="3"/>
          </w:p>
        </w:tc>
      </w:tr>
      <w:tr w:rsidR="00115424" w:rsidRPr="00115424" w14:paraId="267B126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AA9C2DD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DA58BE7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2F4DAD0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</w:p>
        </w:tc>
      </w:tr>
      <w:tr w:rsidR="00115424" w:rsidRPr="00115424" w14:paraId="1C376282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3BFA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IROP 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C1C3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hektary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00471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výstup</w:t>
            </w:r>
          </w:p>
        </w:tc>
      </w:tr>
    </w:tbl>
    <w:p w14:paraId="4E0F86C2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44B195AC" w14:textId="4EBB5995" w:rsidR="00115424" w:rsidRPr="003A53BC" w:rsidRDefault="00115424" w:rsidP="001154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Plocha zelené infrastruktury nově vybudovaná nebo významně modernizovaná pro jiné účely než přizpůsobení se změně klimatu. Modernizace odkazují na významná vylepšení stávajících zelených infrastruktur způsobilých pro podporu. Údržba je vyloučena.</w:t>
      </w:r>
      <w:r w:rsidR="00DC2C1B" w:rsidDel="00DC2C1B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Mezi příklady zelené infrastruktury patří parky bohaté na biologickou rozmanitost, propustná půdní pokrývka, zelené stěny, zelené střechy, zelené školní dvory atd. (Viz EEA 2011 v referencích)</w:t>
      </w:r>
      <w:r w:rsidR="002D67EA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</w:rPr>
        <w:br/>
        <w:t>Tento ukazatel nezahrnuje zelenou infrastrukturu podporovanou pro přizpůsobení se změně klimatu (vztahuje se na ukazatel RCO26) nebo investice do sítě Natura 2000 (vztahuje se na ukazatel RCO37).</w:t>
      </w:r>
    </w:p>
    <w:p w14:paraId="6BC7AF1D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05E26958" w14:textId="175CBE8E" w:rsidR="00E5115F" w:rsidRPr="00115424" w:rsidRDefault="00115424" w:rsidP="00E5115F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Indikátor je povinný k výběru a naplnění pro všechny projekty</w:t>
      </w:r>
      <w:r w:rsidR="00784C08" w:rsidRPr="00784C08">
        <w:rPr>
          <w:rFonts w:ascii="Arial" w:hAnsi="Arial" w:cs="Arial"/>
          <w:b/>
          <w:bCs/>
          <w:sz w:val="22"/>
          <w:szCs w:val="22"/>
        </w:rPr>
        <w:t>.</w:t>
      </w:r>
      <w:r w:rsidR="000F0D4C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Žadatel uvede jako cílovou hodnotu </w:t>
      </w:r>
      <w:r w:rsidR="00E70D8F">
        <w:rPr>
          <w:rFonts w:ascii="Arial" w:hAnsi="Arial" w:cs="Arial"/>
          <w:sz w:val="22"/>
          <w:szCs w:val="22"/>
        </w:rPr>
        <w:t xml:space="preserve">plochu veřejného prostranství </w:t>
      </w:r>
      <w:r w:rsidR="009B33AF">
        <w:rPr>
          <w:rFonts w:ascii="Arial" w:hAnsi="Arial" w:cs="Arial"/>
          <w:sz w:val="22"/>
          <w:szCs w:val="22"/>
        </w:rPr>
        <w:t>(</w:t>
      </w:r>
      <w:r w:rsidR="00B266C0">
        <w:rPr>
          <w:rFonts w:ascii="Arial" w:hAnsi="Arial" w:cs="Arial"/>
          <w:sz w:val="22"/>
          <w:szCs w:val="22"/>
        </w:rPr>
        <w:t>včetně vodních ploch</w:t>
      </w:r>
      <w:r w:rsidR="009B33AF">
        <w:rPr>
          <w:rFonts w:ascii="Arial" w:hAnsi="Arial" w:cs="Arial"/>
          <w:sz w:val="22"/>
          <w:szCs w:val="22"/>
        </w:rPr>
        <w:t>)</w:t>
      </w:r>
      <w:r w:rsidR="00B266C0">
        <w:rPr>
          <w:rFonts w:ascii="Arial" w:hAnsi="Arial" w:cs="Arial"/>
          <w:sz w:val="22"/>
          <w:szCs w:val="22"/>
        </w:rPr>
        <w:t xml:space="preserve"> </w:t>
      </w:r>
      <w:r w:rsidR="00E70D8F">
        <w:rPr>
          <w:rFonts w:ascii="Arial" w:hAnsi="Arial" w:cs="Arial"/>
          <w:sz w:val="22"/>
          <w:szCs w:val="22"/>
        </w:rPr>
        <w:t>v řešeném</w:t>
      </w:r>
      <w:r w:rsidR="00784C08" w:rsidRPr="00784C08">
        <w:rPr>
          <w:rFonts w:ascii="Arial" w:hAnsi="Arial" w:cs="Arial"/>
          <w:sz w:val="22"/>
          <w:szCs w:val="22"/>
        </w:rPr>
        <w:t xml:space="preserve"> území v</w:t>
      </w:r>
      <w:r w:rsidR="007B244F">
        <w:rPr>
          <w:rFonts w:ascii="Arial" w:hAnsi="Arial" w:cs="Arial"/>
          <w:sz w:val="22"/>
          <w:szCs w:val="22"/>
        </w:rPr>
        <w:t> </w:t>
      </w:r>
      <w:r w:rsidR="00784C08" w:rsidRPr="00784C08">
        <w:rPr>
          <w:rFonts w:ascii="Arial" w:hAnsi="Arial" w:cs="Arial"/>
          <w:sz w:val="22"/>
          <w:szCs w:val="22"/>
        </w:rPr>
        <w:t>hektarech</w:t>
      </w:r>
      <w:r w:rsidR="007B244F">
        <w:rPr>
          <w:rFonts w:ascii="Arial" w:hAnsi="Arial" w:cs="Arial"/>
          <w:sz w:val="22"/>
          <w:szCs w:val="22"/>
        </w:rPr>
        <w:t xml:space="preserve">, vyjma plochy budov zanesených </w:t>
      </w:r>
      <w:r w:rsidR="00F713ED">
        <w:rPr>
          <w:rFonts w:ascii="Arial" w:hAnsi="Arial" w:cs="Arial"/>
          <w:sz w:val="22"/>
          <w:szCs w:val="22"/>
        </w:rPr>
        <w:t xml:space="preserve">v </w:t>
      </w:r>
      <w:r w:rsidR="007B244F">
        <w:rPr>
          <w:rFonts w:ascii="Arial" w:hAnsi="Arial" w:cs="Arial"/>
          <w:sz w:val="22"/>
          <w:szCs w:val="22"/>
        </w:rPr>
        <w:t>katastru nemovitostí.</w:t>
      </w:r>
      <w:r w:rsidR="00E5115F">
        <w:rPr>
          <w:rFonts w:ascii="Arial" w:hAnsi="Arial" w:cs="Arial"/>
          <w:sz w:val="22"/>
          <w:szCs w:val="22"/>
        </w:rPr>
        <w:t xml:space="preserve"> (Pozn. stejná hodnota se v m</w:t>
      </w:r>
      <w:r w:rsidR="00E5115F" w:rsidRPr="0086367A">
        <w:rPr>
          <w:rFonts w:ascii="Arial" w:hAnsi="Arial" w:cs="Arial"/>
          <w:sz w:val="22"/>
          <w:szCs w:val="22"/>
          <w:vertAlign w:val="superscript"/>
        </w:rPr>
        <w:t>2</w:t>
      </w:r>
      <w:r w:rsidR="00E5115F">
        <w:rPr>
          <w:rFonts w:ascii="Arial" w:hAnsi="Arial" w:cs="Arial"/>
          <w:sz w:val="22"/>
          <w:szCs w:val="22"/>
        </w:rPr>
        <w:t xml:space="preserve"> vyplňuje v tabulce ve Studii proveditelnosti v kap. 4.2 jako </w:t>
      </w:r>
      <w:r w:rsidR="00E5115F" w:rsidRPr="0086367A">
        <w:rPr>
          <w:rFonts w:ascii="Arial" w:hAnsi="Arial" w:cs="Arial"/>
          <w:sz w:val="22"/>
          <w:szCs w:val="22"/>
        </w:rPr>
        <w:t>Plocha veřejného prostranství v</w:t>
      </w:r>
      <w:r w:rsidR="007B33E1">
        <w:rPr>
          <w:rFonts w:ascii="Arial" w:hAnsi="Arial" w:cs="Arial"/>
          <w:sz w:val="22"/>
          <w:szCs w:val="22"/>
        </w:rPr>
        <w:t> </w:t>
      </w:r>
      <w:r w:rsidR="00E5115F" w:rsidRPr="0086367A">
        <w:rPr>
          <w:rFonts w:ascii="Arial" w:hAnsi="Arial" w:cs="Arial"/>
          <w:sz w:val="22"/>
          <w:szCs w:val="22"/>
        </w:rPr>
        <w:t>řešeném území</w:t>
      </w:r>
      <w:r w:rsidR="00E5115F">
        <w:rPr>
          <w:rFonts w:ascii="Arial" w:hAnsi="Arial" w:cs="Arial"/>
          <w:sz w:val="22"/>
          <w:szCs w:val="22"/>
        </w:rPr>
        <w:t>.)</w:t>
      </w:r>
    </w:p>
    <w:p w14:paraId="1A1898D3" w14:textId="32C93F8A" w:rsidR="00115424" w:rsidRPr="00115424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b/>
          <w:bCs/>
          <w:sz w:val="22"/>
          <w:szCs w:val="22"/>
        </w:rPr>
        <w:t>Příklad:</w:t>
      </w:r>
      <w:r w:rsidRPr="003A53BC">
        <w:rPr>
          <w:rFonts w:ascii="Arial" w:hAnsi="Arial" w:cs="Arial"/>
          <w:sz w:val="22"/>
          <w:szCs w:val="22"/>
        </w:rPr>
        <w:t xml:space="preserve"> </w:t>
      </w:r>
      <w:r w:rsidR="00E70D8F" w:rsidRPr="003A53BC">
        <w:rPr>
          <w:rFonts w:ascii="Arial" w:hAnsi="Arial" w:cs="Arial"/>
          <w:sz w:val="22"/>
          <w:szCs w:val="22"/>
        </w:rPr>
        <w:t>Žadatel uvede rozlohu náměstí, parku apod.</w:t>
      </w:r>
    </w:p>
    <w:p w14:paraId="3CAB83AF" w14:textId="1B1E8440" w:rsidR="00115424" w:rsidRPr="00115424" w:rsidRDefault="00115424" w:rsidP="003A53B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Hodnoty jsou vykazovány jako prostý součet</w:t>
      </w:r>
      <w:r w:rsidR="002D67EA">
        <w:rPr>
          <w:rFonts w:ascii="Arial" w:hAnsi="Arial" w:cs="Arial"/>
          <w:sz w:val="22"/>
          <w:szCs w:val="22"/>
        </w:rPr>
        <w:t xml:space="preserve"> </w:t>
      </w:r>
      <w:r w:rsidR="0034309E">
        <w:rPr>
          <w:rFonts w:ascii="Arial" w:hAnsi="Arial" w:cs="Arial"/>
          <w:sz w:val="22"/>
          <w:szCs w:val="22"/>
        </w:rPr>
        <w:t>ploch veřejného prostranství v řešeném</w:t>
      </w:r>
      <w:r w:rsidR="0034309E" w:rsidRPr="00784C08">
        <w:rPr>
          <w:rFonts w:ascii="Arial" w:hAnsi="Arial" w:cs="Arial"/>
          <w:sz w:val="22"/>
          <w:szCs w:val="22"/>
        </w:rPr>
        <w:t xml:space="preserve"> území v</w:t>
      </w:r>
      <w:r w:rsidR="0034309E">
        <w:rPr>
          <w:rFonts w:ascii="Arial" w:hAnsi="Arial" w:cs="Arial"/>
          <w:sz w:val="22"/>
          <w:szCs w:val="22"/>
        </w:rPr>
        <w:t> </w:t>
      </w:r>
      <w:r w:rsidR="0034309E" w:rsidRPr="00784C08">
        <w:rPr>
          <w:rFonts w:ascii="Arial" w:hAnsi="Arial" w:cs="Arial"/>
          <w:sz w:val="22"/>
          <w:szCs w:val="22"/>
        </w:rPr>
        <w:t>hektarech</w:t>
      </w:r>
      <w:r w:rsidR="0034309E">
        <w:rPr>
          <w:rFonts w:ascii="Arial" w:hAnsi="Arial" w:cs="Arial"/>
          <w:sz w:val="22"/>
          <w:szCs w:val="22"/>
        </w:rPr>
        <w:t>.</w:t>
      </w:r>
      <w:r w:rsidR="0034309E" w:rsidRPr="00115424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Hodnota je s přesností na</w:t>
      </w:r>
      <w:r w:rsidRPr="00115424">
        <w:rPr>
          <w:rFonts w:ascii="Arial" w:hAnsi="Arial" w:cs="Arial"/>
          <w:i/>
          <w:iCs/>
          <w:sz w:val="22"/>
          <w:szCs w:val="22"/>
        </w:rPr>
        <w:t xml:space="preserve"> 3</w:t>
      </w:r>
      <w:r w:rsidRPr="00115424">
        <w:rPr>
          <w:rFonts w:ascii="Arial" w:hAnsi="Arial" w:cs="Arial"/>
          <w:sz w:val="22"/>
          <w:szCs w:val="22"/>
        </w:rPr>
        <w:t xml:space="preserve"> desetinná místa</w:t>
      </w:r>
      <w:r w:rsidR="002D67EA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5300C4CE" w14:textId="3DAC3420" w:rsidR="00115424" w:rsidRPr="00115424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5F8B00E7" w14:textId="5956A8B4" w:rsidR="00115424" w:rsidRPr="00115424" w:rsidRDefault="00115424" w:rsidP="00115424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115424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72AE9799" w14:textId="59E86CFB" w:rsidR="00115424" w:rsidRPr="00115424" w:rsidRDefault="00115424" w:rsidP="00B713C1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Cílová hodnota: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DC2C1B">
        <w:rPr>
          <w:rFonts w:ascii="Arial" w:hAnsi="Arial" w:cs="Arial"/>
          <w:sz w:val="22"/>
          <w:szCs w:val="22"/>
        </w:rPr>
        <w:t>P</w:t>
      </w:r>
      <w:r w:rsidR="00B713C1" w:rsidRPr="00B713C1">
        <w:rPr>
          <w:rFonts w:ascii="Arial" w:hAnsi="Arial" w:cs="Arial"/>
          <w:sz w:val="22"/>
          <w:szCs w:val="22"/>
        </w:rPr>
        <w:t xml:space="preserve">lánovaná rozloha řešeného území v hektarech, </w:t>
      </w:r>
      <w:r w:rsidRPr="00115424">
        <w:rPr>
          <w:rFonts w:ascii="Arial" w:hAnsi="Arial" w:cs="Arial"/>
          <w:sz w:val="22"/>
          <w:szCs w:val="22"/>
        </w:rPr>
        <w:t xml:space="preserve">které se žadatel zavazuje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B713C1" w:rsidRPr="00B713C1">
        <w:rPr>
          <w:rFonts w:ascii="Arial" w:hAnsi="Arial" w:cs="Arial"/>
          <w:color w:val="FF0000"/>
          <w:sz w:val="22"/>
          <w:szCs w:val="22"/>
        </w:rPr>
        <w:t>.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DC2C1B">
        <w:rPr>
          <w:rFonts w:ascii="Arial" w:hAnsi="Arial" w:cs="Arial"/>
          <w:b/>
          <w:bCs/>
          <w:sz w:val="22"/>
          <w:szCs w:val="22"/>
        </w:rPr>
        <w:t>s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tudii proveditelnosti uvede způsob výpočtu tak, aby jeho výsledek odpovídal cílové hodnotě a bylo možné ho ověřit. </w:t>
      </w:r>
      <w:r w:rsidRPr="00115424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B713C1" w:rsidRPr="00B713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2EFAC830" w14:textId="4D703C24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Datum cílové hodnoty:</w:t>
      </w:r>
      <w:r w:rsidRPr="00115424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713C1" w:rsidRPr="00B713C1">
        <w:rPr>
          <w:rFonts w:ascii="Arial" w:hAnsi="Arial" w:cs="Arial"/>
          <w:sz w:val="22"/>
          <w:szCs w:val="22"/>
        </w:rPr>
        <w:t xml:space="preserve">. </w:t>
      </w:r>
      <w:r w:rsidRPr="00115424">
        <w:rPr>
          <w:rFonts w:ascii="Arial" w:hAnsi="Arial" w:cs="Arial"/>
          <w:sz w:val="22"/>
          <w:szCs w:val="22"/>
        </w:rPr>
        <w:t xml:space="preserve">Datum se považuje za Rozhodné datum pro naplnění indikátoru a jsou k němu vztahovány další postupy v době udržitelnosti. </w:t>
      </w:r>
    </w:p>
    <w:p w14:paraId="65DE99CD" w14:textId="5A605FA3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27BF2870" w14:textId="21E1D642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lastRenderedPageBreak/>
        <w:t>Dosažená hodnota:</w:t>
      </w:r>
      <w:r w:rsidRPr="00115424">
        <w:rPr>
          <w:rFonts w:ascii="Arial" w:hAnsi="Arial" w:cs="Arial"/>
          <w:sz w:val="22"/>
          <w:szCs w:val="22"/>
        </w:rPr>
        <w:t xml:space="preserve"> Skutečn</w:t>
      </w:r>
      <w:r w:rsidR="00B713C1" w:rsidRPr="00B713C1">
        <w:rPr>
          <w:rFonts w:ascii="Arial" w:hAnsi="Arial" w:cs="Arial"/>
          <w:sz w:val="22"/>
          <w:szCs w:val="22"/>
        </w:rPr>
        <w:t>á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B713C1" w:rsidRPr="00B713C1">
        <w:rPr>
          <w:rFonts w:ascii="Arial" w:hAnsi="Arial" w:cs="Arial"/>
          <w:sz w:val="22"/>
          <w:szCs w:val="22"/>
        </w:rPr>
        <w:t>rozloha řešeného území v hektarech</w:t>
      </w:r>
      <w:r w:rsidRPr="00115424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B713C1" w:rsidRPr="00B713C1">
        <w:rPr>
          <w:rFonts w:ascii="Arial" w:hAnsi="Arial" w:cs="Arial"/>
          <w:sz w:val="22"/>
          <w:szCs w:val="22"/>
        </w:rPr>
        <w:t>.</w:t>
      </w:r>
    </w:p>
    <w:p w14:paraId="6B7F17CB" w14:textId="6FE568B5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115424">
        <w:rPr>
          <w:rFonts w:ascii="Arial" w:hAnsi="Arial" w:cs="Arial"/>
          <w:color w:val="FF0000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05C0AF0D" w14:textId="77777777" w:rsidR="00115424" w:rsidRPr="00115424" w:rsidRDefault="00115424" w:rsidP="00115424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0F0D4C" w14:paraId="16670A27" w14:textId="77777777" w:rsidTr="00A46D40">
        <w:trPr>
          <w:trHeight w:val="1793"/>
        </w:trPr>
        <w:tc>
          <w:tcPr>
            <w:tcW w:w="4575" w:type="dxa"/>
          </w:tcPr>
          <w:p w14:paraId="4C083334" w14:textId="77777777" w:rsidR="00115424" w:rsidRPr="000F0D4C" w:rsidRDefault="00115424" w:rsidP="0011542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71A1358B" w14:textId="77777777" w:rsidR="00115424" w:rsidRPr="00C87A08" w:rsidRDefault="00115424" w:rsidP="00115424">
            <w:pPr>
              <w:numPr>
                <w:ilvl w:val="0"/>
                <w:numId w:val="36"/>
              </w:numPr>
              <w:spacing w:after="200"/>
              <w:ind w:left="69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77AE18AF" w14:textId="77777777" w:rsidR="00115424" w:rsidRPr="00C87A08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CF5DE98" w14:textId="77777777" w:rsidR="00115424" w:rsidRPr="00C87A08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2F695226" w14:textId="77777777" w:rsidR="00115424" w:rsidRPr="000F0D4C" w:rsidRDefault="00115424" w:rsidP="0011542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2CA022E2" w14:textId="6A9E195E" w:rsidR="00115424" w:rsidRPr="003A53BC" w:rsidRDefault="00115424" w:rsidP="00C87A08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sz w:val="22"/>
                <w:szCs w:val="22"/>
              </w:rPr>
              <w:t>Indikátor je dokládán vždy v Závěrečné zprávě o realizaci, 1. ZoU nemá žádné pevně stanovené materiály</w:t>
            </w:r>
          </w:p>
        </w:tc>
      </w:tr>
    </w:tbl>
    <w:p w14:paraId="09FD29AD" w14:textId="7DC1ECA7" w:rsidR="00115424" w:rsidRPr="000F0D4C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Pr="003A53BC">
        <w:rPr>
          <w:rFonts w:ascii="Arial" w:hAnsi="Arial" w:cs="Arial"/>
          <w:sz w:val="22"/>
          <w:szCs w:val="22"/>
        </w:rPr>
        <w:t>relevantní</w:t>
      </w:r>
      <w:r w:rsidRPr="000F0D4C">
        <w:rPr>
          <w:rFonts w:ascii="Arial" w:hAnsi="Arial" w:cs="Arial"/>
          <w:sz w:val="22"/>
          <w:szCs w:val="22"/>
        </w:rPr>
        <w:t xml:space="preserve"> uvedené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50348B78" w14:textId="77777777" w:rsidR="00115424" w:rsidRPr="000F0D4C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0F0D4C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AD74839" w14:textId="3E9C4B6A" w:rsidR="00115424" w:rsidRPr="00C87A08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87A08">
        <w:rPr>
          <w:rFonts w:ascii="Arial" w:hAnsi="Arial" w:cs="Arial"/>
          <w:sz w:val="22"/>
          <w:szCs w:val="22"/>
        </w:rPr>
        <w:t>Není stanoveno žádné toleranční pásmo, pokud není dosažena cílová hodnota, bude postupováno</w:t>
      </w:r>
      <w:r w:rsidRPr="000F0D4C">
        <w:rPr>
          <w:rFonts w:ascii="Arial" w:hAnsi="Arial" w:cs="Arial"/>
          <w:sz w:val="22"/>
          <w:szCs w:val="22"/>
        </w:rPr>
        <w:t xml:space="preserve"> podle Podmínek </w:t>
      </w:r>
      <w:r w:rsidRPr="00C87A08">
        <w:rPr>
          <w:rFonts w:ascii="Arial" w:hAnsi="Arial" w:cs="Arial"/>
          <w:sz w:val="22"/>
          <w:szCs w:val="22"/>
        </w:rPr>
        <w:t xml:space="preserve">Právního aktu </w:t>
      </w:r>
      <w:r w:rsidRPr="003A53BC">
        <w:rPr>
          <w:rFonts w:ascii="Arial" w:hAnsi="Arial" w:cs="Arial"/>
          <w:sz w:val="22"/>
          <w:szCs w:val="22"/>
        </w:rPr>
        <w:t>/</w:t>
      </w:r>
      <w:r w:rsidRPr="00C87A08">
        <w:rPr>
          <w:rFonts w:ascii="Arial" w:hAnsi="Arial" w:cs="Arial"/>
          <w:sz w:val="22"/>
          <w:szCs w:val="22"/>
        </w:rPr>
        <w:t xml:space="preserve"> Rozhodnutí.</w:t>
      </w:r>
      <w:r w:rsidRPr="000F0D4C">
        <w:rPr>
          <w:rFonts w:ascii="Arial" w:hAnsi="Arial" w:cs="Arial"/>
          <w:sz w:val="22"/>
          <w:szCs w:val="22"/>
        </w:rPr>
        <w:t xml:space="preserve"> Překročení stanovené cílové hodnoty není sankcionováno.</w:t>
      </w:r>
    </w:p>
    <w:p w14:paraId="7FFA6D13" w14:textId="2CDEAA6A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45375ED9" w14:textId="0D05F4E8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vykázaná dosažená hodnota k Rozhodnému datu nižší než hodnota cílová, bude postupováno dle Podmínek Právního aktu </w:t>
      </w:r>
      <w:r w:rsidRPr="003A53BC">
        <w:rPr>
          <w:rFonts w:ascii="Arial" w:hAnsi="Arial" w:cs="Arial"/>
          <w:sz w:val="22"/>
          <w:szCs w:val="22"/>
        </w:rPr>
        <w:t xml:space="preserve">/ </w:t>
      </w:r>
      <w:r w:rsidRPr="00115424">
        <w:rPr>
          <w:rFonts w:ascii="Arial" w:hAnsi="Arial" w:cs="Arial"/>
          <w:sz w:val="22"/>
          <w:szCs w:val="22"/>
        </w:rPr>
        <w:t>Rozhodnutí, které stanoví konkrétní výši a typ sankce aplikované při nenaplnění cílové hodnoty indikátoru.</w:t>
      </w:r>
    </w:p>
    <w:p w14:paraId="783E88DD" w14:textId="348ED45F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V době udržitelnosti již </w:t>
      </w:r>
      <w:r w:rsidRPr="00115424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115424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</w:t>
      </w:r>
      <w:r w:rsidR="00EB24AC">
        <w:rPr>
          <w:rFonts w:ascii="Arial" w:hAnsi="Arial" w:cs="Arial"/>
          <w:sz w:val="22"/>
          <w:szCs w:val="22"/>
        </w:rPr>
        <w:t> </w:t>
      </w:r>
      <w:r w:rsidRPr="00115424">
        <w:rPr>
          <w:rFonts w:ascii="Arial" w:hAnsi="Arial" w:cs="Arial"/>
          <w:sz w:val="22"/>
          <w:szCs w:val="22"/>
        </w:rPr>
        <w:t>Rozhodném datu)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</w:p>
    <w:p w14:paraId="541F6447" w14:textId="6676042C" w:rsidR="00115424" w:rsidRDefault="00115424">
      <w:pPr>
        <w:spacing w:after="200" w:line="276" w:lineRule="auto"/>
        <w:rPr>
          <w:rFonts w:ascii="Arial" w:hAnsi="Arial" w:cs="Arial"/>
          <w:color w:val="FF0000"/>
          <w:sz w:val="22"/>
          <w:szCs w:val="22"/>
          <w:highlight w:val="yellow"/>
        </w:rPr>
      </w:pPr>
    </w:p>
    <w:tbl>
      <w:tblPr>
        <w:tblpPr w:leftFromText="141" w:rightFromText="141" w:vertAnchor="text" w:horzAnchor="margin" w:tblpY="3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55294348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B090C49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CE6BEE" w14:paraId="7B1E338D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F740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20C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4" w:name="_Hlk120093788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426 001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Objem retenčních nádrží pro využití srážkové vody</w:t>
            </w:r>
            <w:bookmarkEnd w:id="4"/>
          </w:p>
        </w:tc>
      </w:tr>
      <w:tr w:rsidR="00115424" w:rsidRPr="00AB1542" w14:paraId="786B073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0ACB07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BF9C196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7844580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115424" w:rsidRPr="00AB1542" w14:paraId="414A686E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4F93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93A4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m</w:t>
            </w:r>
            <w:r w:rsidRPr="00B713C1">
              <w:rPr>
                <w:rFonts w:ascii="Arial" w:hAnsi="Arial" w:cs="Arial"/>
                <w:caps w:val="0"/>
                <w:vertAlign w:val="superscript"/>
              </w:rPr>
              <w:t>3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E13B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07C3521A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6B3165EA" w14:textId="588AE6A5" w:rsidR="00115424" w:rsidRPr="00DC13E3" w:rsidRDefault="00115424" w:rsidP="00115424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měří instalovaný objem retenčních nádrží pro využití dešťové vody v prostoru, kde</w:t>
      </w:r>
      <w:r w:rsidR="00EB24A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dochází k revitalizaci veřejného prostranství</w:t>
      </w:r>
      <w:r w:rsidR="00784C08">
        <w:rPr>
          <w:rFonts w:ascii="Arial" w:hAnsi="Arial" w:cs="Arial"/>
          <w:sz w:val="22"/>
          <w:szCs w:val="22"/>
        </w:rPr>
        <w:t>.</w:t>
      </w:r>
    </w:p>
    <w:p w14:paraId="611FC43B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1AB7FFF3" w14:textId="63BF3FE6" w:rsidR="00115424" w:rsidRPr="00D27F55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713C1">
        <w:rPr>
          <w:rFonts w:ascii="Arial" w:hAnsi="Arial" w:cs="Arial"/>
          <w:sz w:val="22"/>
          <w:szCs w:val="22"/>
        </w:rPr>
        <w:t>Indikátor je povinný k výběru a naplnění pro projekty výzvy</w:t>
      </w:r>
      <w:r w:rsidR="00B713C1" w:rsidRPr="00B713C1">
        <w:rPr>
          <w:rFonts w:ascii="Arial" w:hAnsi="Arial" w:cs="Arial"/>
          <w:sz w:val="22"/>
          <w:szCs w:val="22"/>
        </w:rPr>
        <w:t>, ve kterých dochází k obnově stávajících či vytvoření nových nádrží pro retenci a využit</w:t>
      </w:r>
      <w:r w:rsidR="004369B5">
        <w:rPr>
          <w:rFonts w:ascii="Arial" w:hAnsi="Arial" w:cs="Arial"/>
          <w:sz w:val="22"/>
          <w:szCs w:val="22"/>
        </w:rPr>
        <w:t>í</w:t>
      </w:r>
      <w:r w:rsidR="00B713C1" w:rsidRPr="00B713C1">
        <w:rPr>
          <w:rFonts w:ascii="Arial" w:hAnsi="Arial" w:cs="Arial"/>
          <w:sz w:val="22"/>
          <w:szCs w:val="22"/>
        </w:rPr>
        <w:t xml:space="preserve"> dešťové vody.</w:t>
      </w:r>
    </w:p>
    <w:p w14:paraId="5E00330E" w14:textId="4C5C86C4" w:rsidR="00B713C1" w:rsidRPr="009A4CBD" w:rsidRDefault="00115424" w:rsidP="00781413">
      <w:pPr>
        <w:ind w:right="227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sz w:val="22"/>
          <w:szCs w:val="22"/>
        </w:rPr>
        <w:t>Hodnoty jsou vykazovány</w:t>
      </w:r>
      <w:r w:rsidR="00B713C1">
        <w:rPr>
          <w:rFonts w:ascii="Arial" w:hAnsi="Arial" w:cs="Arial"/>
          <w:sz w:val="22"/>
          <w:szCs w:val="22"/>
        </w:rPr>
        <w:t xml:space="preserve"> v metrech krychlových (m</w:t>
      </w:r>
      <w:r w:rsidR="00B713C1">
        <w:rPr>
          <w:rFonts w:ascii="Arial" w:hAnsi="Arial" w:cs="Arial"/>
          <w:sz w:val="22"/>
          <w:szCs w:val="22"/>
          <w:vertAlign w:val="superscript"/>
        </w:rPr>
        <w:t>3</w:t>
      </w:r>
      <w:r w:rsidR="00B713C1">
        <w:rPr>
          <w:rFonts w:ascii="Arial" w:hAnsi="Arial" w:cs="Arial"/>
          <w:sz w:val="22"/>
          <w:szCs w:val="22"/>
        </w:rPr>
        <w:t>) celkového užitelného objemu všech instalovaných nádrží</w:t>
      </w:r>
      <w:r w:rsidRPr="009A4CBD">
        <w:rPr>
          <w:rFonts w:ascii="Arial" w:hAnsi="Arial" w:cs="Arial"/>
          <w:sz w:val="22"/>
          <w:szCs w:val="22"/>
        </w:rPr>
        <w:t xml:space="preserve">. Hodnota je </w:t>
      </w:r>
      <w:r w:rsidRPr="00B713C1">
        <w:rPr>
          <w:rFonts w:ascii="Arial" w:hAnsi="Arial" w:cs="Arial"/>
          <w:sz w:val="22"/>
          <w:szCs w:val="22"/>
        </w:rPr>
        <w:t xml:space="preserve">vykazována </w:t>
      </w:r>
      <w:r w:rsidR="00B713C1" w:rsidRPr="00B713C1">
        <w:rPr>
          <w:rFonts w:ascii="Arial" w:hAnsi="Arial" w:cs="Arial"/>
          <w:sz w:val="22"/>
          <w:szCs w:val="22"/>
        </w:rPr>
        <w:t xml:space="preserve">s </w:t>
      </w:r>
      <w:r w:rsidRPr="00B713C1">
        <w:rPr>
          <w:rFonts w:ascii="Arial" w:hAnsi="Arial" w:cs="Arial"/>
          <w:sz w:val="22"/>
          <w:szCs w:val="22"/>
          <w:u w:val="single"/>
        </w:rPr>
        <w:t xml:space="preserve">přesností na </w:t>
      </w:r>
      <w:r w:rsidRPr="00B713C1">
        <w:rPr>
          <w:rFonts w:ascii="Arial" w:hAnsi="Arial" w:cs="Arial"/>
          <w:i/>
          <w:iCs/>
          <w:sz w:val="22"/>
          <w:szCs w:val="22"/>
          <w:u w:val="single"/>
        </w:rPr>
        <w:t>3</w:t>
      </w:r>
      <w:r w:rsidRPr="00B713C1">
        <w:rPr>
          <w:rFonts w:ascii="Arial" w:hAnsi="Arial" w:cs="Arial"/>
          <w:sz w:val="22"/>
          <w:szCs w:val="22"/>
          <w:u w:val="single"/>
        </w:rPr>
        <w:t xml:space="preserve"> desetinná místa</w:t>
      </w:r>
    </w:p>
    <w:p w14:paraId="404A8312" w14:textId="77777777" w:rsidR="0011542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5931A64" w14:textId="14AAE0AD" w:rsidR="00115424" w:rsidRPr="00B90045" w:rsidRDefault="00115424" w:rsidP="00115424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B713C1" w:rsidRPr="00B90045">
        <w:rPr>
          <w:rFonts w:ascii="Arial" w:hAnsi="Arial" w:cs="Arial"/>
          <w:sz w:val="22"/>
          <w:szCs w:val="22"/>
        </w:rPr>
        <w:t xml:space="preserve">Objem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území. V případě, kdy žádné v daném území před realizací projektu žádné nádrže nefigurují, je hodnota 0. Jako datum výchozí hodnoty příjemce uvede datum podání žádosti o podporu.</w:t>
      </w:r>
    </w:p>
    <w:p w14:paraId="7768216D" w14:textId="1BBEB595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Cílová hodnota: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Plánovaný o</w:t>
      </w:r>
      <w:r w:rsidRPr="00B90045">
        <w:rPr>
          <w:rFonts w:ascii="Arial" w:hAnsi="Arial" w:cs="Arial"/>
          <w:sz w:val="22"/>
          <w:szCs w:val="22"/>
        </w:rPr>
        <w:t>bjem</w:t>
      </w:r>
      <w:r w:rsidR="00B90045">
        <w:rPr>
          <w:rFonts w:ascii="Arial" w:hAnsi="Arial" w:cs="Arial"/>
          <w:sz w:val="22"/>
          <w:szCs w:val="22"/>
        </w:rPr>
        <w:t xml:space="preserve"> (m</w:t>
      </w:r>
      <w:r w:rsid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>
        <w:rPr>
          <w:rFonts w:ascii="Arial" w:hAnsi="Arial" w:cs="Arial"/>
          <w:sz w:val="22"/>
          <w:szCs w:val="22"/>
        </w:rPr>
        <w:t>)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</w:t>
      </w:r>
      <w:r w:rsidRPr="00B90045">
        <w:rPr>
          <w:rFonts w:ascii="Arial" w:hAnsi="Arial" w:cs="Arial"/>
          <w:sz w:val="22"/>
          <w:szCs w:val="22"/>
        </w:rPr>
        <w:t>, které se žadatel zavazuje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podpořit</w:t>
      </w:r>
      <w:r w:rsidR="00B90045" w:rsidRPr="00B90045">
        <w:rPr>
          <w:rFonts w:ascii="Arial" w:hAnsi="Arial" w:cs="Arial"/>
          <w:sz w:val="22"/>
          <w:szCs w:val="22"/>
        </w:rPr>
        <w:t xml:space="preserve"> (tedy buď obnovit, či vybudovat)</w:t>
      </w:r>
      <w:r w:rsidRPr="00B90045">
        <w:rPr>
          <w:rFonts w:ascii="Arial" w:hAnsi="Arial" w:cs="Arial"/>
          <w:sz w:val="22"/>
          <w:szCs w:val="22"/>
        </w:rPr>
        <w:t xml:space="preserve">. </w:t>
      </w:r>
      <w:r w:rsidRPr="00B90045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DD66DA">
        <w:rPr>
          <w:rFonts w:ascii="Arial" w:hAnsi="Arial" w:cs="Arial"/>
          <w:b/>
          <w:bCs/>
          <w:sz w:val="22"/>
          <w:szCs w:val="22"/>
        </w:rPr>
        <w:t>s</w:t>
      </w:r>
      <w:r w:rsidRPr="00B90045">
        <w:rPr>
          <w:rFonts w:ascii="Arial" w:hAnsi="Arial" w:cs="Arial"/>
          <w:b/>
          <w:bCs/>
          <w:sz w:val="22"/>
          <w:szCs w:val="22"/>
        </w:rPr>
        <w:t xml:space="preserve">tudii proveditelnosti uvede způsob výpočtu tak, aby jeho výsledek odpovídal cílové hodnotě a bylo možné ho ověřit. </w:t>
      </w:r>
      <w:r w:rsidRPr="00B90045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B90045">
        <w:rPr>
          <w:rFonts w:ascii="Arial" w:hAnsi="Arial" w:cs="Arial"/>
          <w:color w:val="000000" w:themeColor="text1"/>
          <w:sz w:val="22"/>
          <w:szCs w:val="22"/>
        </w:rPr>
        <w:t xml:space="preserve">ukončení realizace projektu </w:t>
      </w:r>
      <w:r w:rsidRPr="00B90045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70D74E27" w14:textId="5094F848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Datum cílové hodnoty:</w:t>
      </w:r>
      <w:r w:rsidRPr="00B90045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Pr="00B90045">
        <w:rPr>
          <w:rFonts w:ascii="Arial" w:hAnsi="Arial" w:cs="Arial"/>
          <w:sz w:val="22"/>
          <w:szCs w:val="22"/>
        </w:rPr>
        <w:t xml:space="preserve"> Datum se považuje za Rozhodné datum pro naplnění indikátoru a jsou k němu vztahovány další postupy v době udržitelnosti.</w:t>
      </w:r>
    </w:p>
    <w:p w14:paraId="0EDE1C3E" w14:textId="66142659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79EE238D" w14:textId="7E48D94F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Dosažená hodnota:</w:t>
      </w:r>
      <w:r w:rsidRPr="00B90045">
        <w:rPr>
          <w:rFonts w:ascii="Arial" w:hAnsi="Arial" w:cs="Arial"/>
          <w:sz w:val="22"/>
          <w:szCs w:val="22"/>
        </w:rPr>
        <w:t xml:space="preserve"> Skutečný </w:t>
      </w:r>
      <w:r w:rsidR="00B90045" w:rsidRPr="00B90045">
        <w:rPr>
          <w:rFonts w:ascii="Arial" w:hAnsi="Arial" w:cs="Arial"/>
          <w:sz w:val="22"/>
          <w:szCs w:val="22"/>
        </w:rPr>
        <w:t>objem (m</w:t>
      </w:r>
      <w:r w:rsidR="00B90045" w:rsidRP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 w:rsidRPr="00B90045">
        <w:rPr>
          <w:rFonts w:ascii="Arial" w:hAnsi="Arial" w:cs="Arial"/>
          <w:sz w:val="22"/>
          <w:szCs w:val="22"/>
        </w:rPr>
        <w:t>) instalovaných nádrží v řešeném území, kter</w:t>
      </w:r>
      <w:r w:rsidR="00D57991">
        <w:rPr>
          <w:rFonts w:ascii="Arial" w:hAnsi="Arial" w:cs="Arial"/>
          <w:sz w:val="22"/>
          <w:szCs w:val="22"/>
        </w:rPr>
        <w:t>é</w:t>
      </w:r>
      <w:r w:rsidR="00B90045" w:rsidRPr="00B90045">
        <w:rPr>
          <w:rFonts w:ascii="Arial" w:hAnsi="Arial" w:cs="Arial"/>
          <w:sz w:val="22"/>
          <w:szCs w:val="22"/>
        </w:rPr>
        <w:t xml:space="preserve"> byly projektem podpořeny</w:t>
      </w:r>
      <w:r w:rsidRPr="00B90045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</w:p>
    <w:p w14:paraId="3FD6DECB" w14:textId="14A541D8" w:rsidR="00115424" w:rsidRPr="009A4CBD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B90045">
        <w:rPr>
          <w:rFonts w:ascii="Arial" w:hAnsi="Arial" w:cs="Arial"/>
          <w:color w:val="FF0000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312DF447" w14:textId="77777777" w:rsidR="00115424" w:rsidRPr="000465C4" w:rsidRDefault="00115424" w:rsidP="00115424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0F0D4C" w14:paraId="13EC44F2" w14:textId="77777777" w:rsidTr="00A46D40">
        <w:trPr>
          <w:trHeight w:val="1793"/>
        </w:trPr>
        <w:tc>
          <w:tcPr>
            <w:tcW w:w="4575" w:type="dxa"/>
          </w:tcPr>
          <w:p w14:paraId="4B011C29" w14:textId="77777777" w:rsidR="00115424" w:rsidRPr="000F0D4C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04A23EF8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222B8805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7B0DFBCF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628225CA" w14:textId="77777777" w:rsidR="00115424" w:rsidRPr="000F0D4C" w:rsidRDefault="00115424" w:rsidP="00A46D4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4D82058D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0F0D4C">
              <w:rPr>
                <w:rFonts w:ascii="Arial" w:hAnsi="Arial" w:cs="Arial"/>
                <w:sz w:val="22"/>
                <w:szCs w:val="22"/>
              </w:rPr>
              <w:t>Indikátor je dokládán vždy v Závěrečné zprávě o realizaci, 1. ZoU nemá žádné pevně stanovené materiály</w:t>
            </w:r>
          </w:p>
          <w:p w14:paraId="101BC1F3" w14:textId="77777777" w:rsidR="00115424" w:rsidRPr="003A53BC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A1DBE32" w14:textId="3210E6E2" w:rsidR="00115424" w:rsidRPr="009A4CBD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="000F0D4C">
        <w:rPr>
          <w:rFonts w:ascii="Arial" w:hAnsi="Arial" w:cs="Arial"/>
          <w:sz w:val="22"/>
          <w:szCs w:val="22"/>
        </w:rPr>
        <w:t>relevantní</w:t>
      </w:r>
      <w:r w:rsidR="000F0D4C" w:rsidRPr="003A53BC">
        <w:rPr>
          <w:rFonts w:ascii="Arial" w:hAnsi="Arial" w:cs="Arial"/>
          <w:sz w:val="22"/>
          <w:szCs w:val="22"/>
        </w:rPr>
        <w:t xml:space="preserve"> </w:t>
      </w:r>
      <w:r w:rsidRPr="000F0D4C">
        <w:rPr>
          <w:rFonts w:ascii="Arial" w:hAnsi="Arial" w:cs="Arial"/>
          <w:sz w:val="22"/>
          <w:szCs w:val="22"/>
        </w:rPr>
        <w:t>uvedené dokumenty. Pokud v době udržitelnosti dojde ke změnám, bude v nejbližší následující Zprávě o udržitelnosti</w:t>
      </w:r>
      <w:r w:rsidRPr="008E4F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projektu </w:t>
      </w:r>
      <w:r w:rsidRPr="008E4F0B">
        <w:rPr>
          <w:rFonts w:ascii="Arial" w:hAnsi="Arial" w:cs="Arial"/>
          <w:sz w:val="22"/>
          <w:szCs w:val="22"/>
        </w:rPr>
        <w:t xml:space="preserve">vykázána aktualizovaná </w:t>
      </w:r>
      <w:r>
        <w:rPr>
          <w:rFonts w:ascii="Arial" w:hAnsi="Arial" w:cs="Arial"/>
          <w:sz w:val="22"/>
          <w:szCs w:val="22"/>
        </w:rPr>
        <w:t xml:space="preserve">dosažená </w:t>
      </w:r>
      <w:r w:rsidRPr="008E4F0B">
        <w:rPr>
          <w:rFonts w:ascii="Arial" w:hAnsi="Arial" w:cs="Arial"/>
          <w:sz w:val="22"/>
          <w:szCs w:val="22"/>
        </w:rPr>
        <w:t>hodnota, včetně data, od kterého platí. Zároveň budou opětovně dodány materiály pro její ověření.</w:t>
      </w:r>
    </w:p>
    <w:p w14:paraId="12166C8B" w14:textId="77777777" w:rsidR="00115424" w:rsidRPr="000465C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14EC4F3" w14:textId="4D762FE9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Toleranční pásmo činí minus </w:t>
      </w:r>
      <w:r w:rsidR="00A17EDE">
        <w:rPr>
          <w:rFonts w:ascii="Arial" w:hAnsi="Arial" w:cs="Arial"/>
          <w:sz w:val="22"/>
          <w:szCs w:val="22"/>
        </w:rPr>
        <w:t>10</w:t>
      </w:r>
      <w:r w:rsidRPr="00B90045">
        <w:rPr>
          <w:rFonts w:ascii="Arial" w:hAnsi="Arial" w:cs="Arial"/>
          <w:sz w:val="22"/>
          <w:szCs w:val="22"/>
        </w:rPr>
        <w:t xml:space="preserve"> % cílové hodnoty indikátoru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Toto pásmo je pevně navázáno na cílovou hodnotu naplňovanou k Rozhodnému datu, ale platí tedy i pro období udržitelnosti po Rozhodném datu</w:t>
      </w:r>
      <w:r w:rsidRPr="00B90045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B90045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5E65773" w14:textId="4A18E63E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</w:t>
      </w:r>
      <w:r w:rsidRPr="00B90045">
        <w:rPr>
          <w:rFonts w:ascii="Arial" w:hAnsi="Arial" w:cs="Arial"/>
          <w:sz w:val="22"/>
          <w:szCs w:val="22"/>
        </w:rPr>
        <w:t>realizace projektu objeví skutečnosti, které povedou k nenaplnění cílové hodnoty indikátoru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ve stanovené toleranci, je možné ze strany příjemce iniciovat změnové řízení, kde příjemce zdůvodní nutnost změny cílové hodnoty indikátoru a navrhne úpravy projektu, které poměrově zohlední změnu hodnoty</w:t>
      </w:r>
      <w:r w:rsidRPr="00AF3D0A">
        <w:rPr>
          <w:rFonts w:ascii="Arial" w:hAnsi="Arial" w:cs="Arial"/>
          <w:sz w:val="22"/>
          <w:szCs w:val="22"/>
        </w:rPr>
        <w:t xml:space="preserve">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</w:t>
      </w:r>
      <w:r w:rsidR="00D44379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 xml:space="preserve">rozhodnout, zda </w:t>
      </w:r>
      <w:r w:rsidRPr="00B90045">
        <w:rPr>
          <w:rFonts w:ascii="Arial" w:hAnsi="Arial" w:cs="Arial"/>
          <w:sz w:val="22"/>
          <w:szCs w:val="22"/>
        </w:rPr>
        <w:t xml:space="preserve">lze cílovou hodnotu snížit. </w:t>
      </w:r>
    </w:p>
    <w:p w14:paraId="30B5A0F5" w14:textId="79F4FFE3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pod stanovenou tolerancí, bude postupováno dle Podmínek Právního aktu / Rozhodnutí, které stanoví konkrétní výši a typ sankce aplikované při nenaplnění cílové hodnoty indikátoru.</w:t>
      </w:r>
    </w:p>
    <w:p w14:paraId="046662E8" w14:textId="25F008F8" w:rsidR="00115424" w:rsidRDefault="00115424" w:rsidP="003A53BC">
      <w:pPr>
        <w:spacing w:after="200" w:line="276" w:lineRule="auto"/>
        <w:jc w:val="both"/>
        <w:rPr>
          <w:sz w:val="16"/>
          <w:szCs w:val="16"/>
          <w:highlight w:val="lightGray"/>
        </w:rPr>
      </w:pPr>
      <w:r w:rsidRPr="00B90045">
        <w:rPr>
          <w:rFonts w:ascii="Arial" w:hAnsi="Arial" w:cs="Arial"/>
          <w:sz w:val="22"/>
          <w:szCs w:val="22"/>
        </w:rPr>
        <w:t xml:space="preserve">V době udržitelnosti již </w:t>
      </w:r>
      <w:r w:rsidRPr="00B90045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B90045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</w:t>
      </w:r>
      <w:r w:rsidR="00D44379">
        <w:rPr>
          <w:rFonts w:ascii="Arial" w:hAnsi="Arial" w:cs="Arial"/>
          <w:sz w:val="22"/>
          <w:szCs w:val="22"/>
        </w:rPr>
        <w:t> </w:t>
      </w:r>
      <w:r w:rsidRPr="00B90045">
        <w:rPr>
          <w:rFonts w:ascii="Arial" w:hAnsi="Arial" w:cs="Arial"/>
          <w:sz w:val="22"/>
          <w:szCs w:val="22"/>
        </w:rPr>
        <w:t>Rozhodném datu) vykázaná dosažená hodnota pod stanovenou tolerancí, bude postupováno dle Podmínek Právního aktu / Rozhodnutí, které stanoví konkrétní výši a typ sankce aplikované při neudržení cílové hodnoty indikátoru, a to poměrově, vztaženo k délce období udržitelnosti, době neplnění a výši neplnění</w:t>
      </w:r>
      <w:r>
        <w:rPr>
          <w:sz w:val="16"/>
          <w:szCs w:val="16"/>
          <w:highlight w:val="lightGray"/>
        </w:rPr>
        <w:br w:type="page"/>
      </w:r>
    </w:p>
    <w:tbl>
      <w:tblPr>
        <w:tblpPr w:leftFromText="141" w:rightFromText="141" w:vertAnchor="text" w:horzAnchor="margin" w:tblpY="114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78A5915D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4F2279C0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CE6BEE" w14:paraId="0C2581B5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9C18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E93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5" w:name="_Hlk120093797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444 011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obyvatel, kteří mají přístup k nové nebo modernizované zelené infrastruktuře</w:t>
            </w:r>
            <w:bookmarkEnd w:id="5"/>
          </w:p>
        </w:tc>
      </w:tr>
      <w:tr w:rsidR="00115424" w:rsidRPr="00AB1542" w14:paraId="74285C41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5EDB30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bookmarkStart w:id="6" w:name="_Toc97720338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  <w:bookmarkEnd w:id="6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AF8F452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7" w:name="_Toc97720339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  <w:bookmarkEnd w:id="7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BC1C828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8" w:name="_Toc97720340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  <w:bookmarkEnd w:id="8"/>
          </w:p>
        </w:tc>
      </w:tr>
      <w:tr w:rsidR="00115424" w:rsidRPr="00AB1542" w14:paraId="6995D58C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0C85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9" w:name="_Toc97720341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bookmarkEnd w:id="9"/>
            <w:r>
              <w:rPr>
                <w:rFonts w:ascii="Arial" w:hAnsi="Arial" w:cs="Arial"/>
                <w:caps w:val="0"/>
                <w:sz w:val="22"/>
                <w:szCs w:val="22"/>
              </w:rPr>
              <w:t>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51B2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osoby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F3B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3489D063" w14:textId="3A9A07C9" w:rsidR="008A2193" w:rsidRPr="0050415A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700261D8" w:rsidR="00DC13E3" w:rsidRPr="00DC13E3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Odhadovaná populace žijící v okruhu 2 km od veřejné zelené infrastruktury vybudované nebo výrazně modernizované v městských oblastech a podporovaná projekty (viz studie EK 2012 v</w:t>
      </w:r>
      <w:r w:rsidR="00D44379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referencích).</w:t>
      </w:r>
      <w:bookmarkStart w:id="10" w:name="_Toc97720346"/>
    </w:p>
    <w:p w14:paraId="3527FBE7" w14:textId="3515A9EA" w:rsidR="00C3292A" w:rsidRPr="0050415A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10"/>
    </w:p>
    <w:p w14:paraId="7BAC7CCE" w14:textId="0C329CFB" w:rsidR="002C04B8" w:rsidRDefault="0057432E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>Indikátor</w:t>
      </w:r>
      <w:r w:rsidR="00822000" w:rsidRPr="00624CC5">
        <w:rPr>
          <w:rFonts w:ascii="Arial" w:hAnsi="Arial" w:cs="Arial"/>
          <w:sz w:val="22"/>
          <w:szCs w:val="22"/>
        </w:rPr>
        <w:t xml:space="preserve"> je</w:t>
      </w:r>
      <w:r w:rsidRPr="00624CC5">
        <w:rPr>
          <w:rFonts w:ascii="Arial" w:hAnsi="Arial" w:cs="Arial"/>
          <w:sz w:val="22"/>
          <w:szCs w:val="22"/>
        </w:rPr>
        <w:t xml:space="preserve"> </w:t>
      </w:r>
      <w:r w:rsidR="003E3EA1" w:rsidRPr="00624CC5">
        <w:rPr>
          <w:rFonts w:ascii="Arial" w:hAnsi="Arial" w:cs="Arial"/>
          <w:sz w:val="22"/>
          <w:szCs w:val="22"/>
        </w:rPr>
        <w:t>povinný k výběru a naplnění</w:t>
      </w:r>
      <w:r w:rsidRPr="00624CC5">
        <w:rPr>
          <w:rFonts w:ascii="Arial" w:hAnsi="Arial" w:cs="Arial"/>
          <w:sz w:val="22"/>
          <w:szCs w:val="22"/>
        </w:rPr>
        <w:t xml:space="preserve"> pro všechny</w:t>
      </w:r>
      <w:r w:rsidR="002C04B8" w:rsidRPr="00624CC5">
        <w:rPr>
          <w:rFonts w:ascii="Arial" w:hAnsi="Arial" w:cs="Arial"/>
          <w:sz w:val="22"/>
          <w:szCs w:val="22"/>
        </w:rPr>
        <w:t xml:space="preserve"> </w:t>
      </w:r>
      <w:r w:rsidR="0003252A" w:rsidRPr="00624CC5">
        <w:rPr>
          <w:rFonts w:ascii="Arial" w:hAnsi="Arial" w:cs="Arial"/>
          <w:sz w:val="22"/>
          <w:szCs w:val="22"/>
        </w:rPr>
        <w:t>projekty výzvy</w:t>
      </w:r>
      <w:r w:rsidR="00624CC5" w:rsidRPr="00624CC5">
        <w:rPr>
          <w:rFonts w:ascii="Arial" w:hAnsi="Arial" w:cs="Arial"/>
          <w:sz w:val="22"/>
          <w:szCs w:val="22"/>
        </w:rPr>
        <w:t>.</w:t>
      </w:r>
    </w:p>
    <w:p w14:paraId="1EE54B8F" w14:textId="36F72C5E" w:rsidR="00624CC5" w:rsidRPr="00D27F55" w:rsidRDefault="00624CC5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Žadatel si vybere metodu, kterou </w:t>
      </w:r>
      <w:r w:rsidR="00836F3A">
        <w:rPr>
          <w:rFonts w:ascii="Arial" w:hAnsi="Arial" w:cs="Arial"/>
          <w:sz w:val="22"/>
          <w:szCs w:val="22"/>
        </w:rPr>
        <w:t xml:space="preserve">použije pro </w:t>
      </w:r>
      <w:r>
        <w:rPr>
          <w:rFonts w:ascii="Arial" w:hAnsi="Arial" w:cs="Arial"/>
          <w:sz w:val="22"/>
          <w:szCs w:val="22"/>
        </w:rPr>
        <w:t>výpočet počtu obyvatel, kteří žijí v okruhu 2 km od řešeného území.</w:t>
      </w:r>
      <w:r w:rsidR="00836F3A">
        <w:rPr>
          <w:rFonts w:ascii="Arial" w:hAnsi="Arial" w:cs="Arial"/>
          <w:sz w:val="22"/>
          <w:szCs w:val="22"/>
        </w:rPr>
        <w:t xml:space="preserve"> Jako alternativní možnost v případech, kdy žadatel nedisponuje potřebnými údaji, je možné použít následující postup:</w:t>
      </w:r>
    </w:p>
    <w:p w14:paraId="1250F13B" w14:textId="26F7362E" w:rsidR="007A7B31" w:rsidRDefault="008A2193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 xml:space="preserve">Žadatel uvede jako cílovou hodnotu </w:t>
      </w:r>
      <w:r w:rsidR="00836F3A">
        <w:rPr>
          <w:rFonts w:ascii="Arial" w:hAnsi="Arial" w:cs="Arial"/>
          <w:sz w:val="22"/>
          <w:szCs w:val="22"/>
        </w:rPr>
        <w:t>p</w:t>
      </w:r>
      <w:r w:rsidR="00624CC5" w:rsidRPr="00624CC5">
        <w:rPr>
          <w:rFonts w:ascii="Arial" w:hAnsi="Arial" w:cs="Arial"/>
          <w:sz w:val="22"/>
          <w:szCs w:val="22"/>
        </w:rPr>
        <w:t>očet obyvatel</w:t>
      </w:r>
      <w:r w:rsidR="00252F0C">
        <w:rPr>
          <w:rFonts w:ascii="Arial" w:hAnsi="Arial" w:cs="Arial"/>
          <w:sz w:val="22"/>
          <w:szCs w:val="22"/>
        </w:rPr>
        <w:t xml:space="preserve"> </w:t>
      </w:r>
      <w:r w:rsidR="00E41F04">
        <w:rPr>
          <w:rFonts w:ascii="Arial" w:hAnsi="Arial" w:cs="Arial"/>
          <w:sz w:val="22"/>
          <w:szCs w:val="22"/>
        </w:rPr>
        <w:t xml:space="preserve">jedné nebo více </w:t>
      </w:r>
      <w:r w:rsidR="00624CC5" w:rsidRPr="00624CC5">
        <w:rPr>
          <w:rFonts w:ascii="Arial" w:hAnsi="Arial" w:cs="Arial"/>
          <w:sz w:val="22"/>
          <w:szCs w:val="22"/>
        </w:rPr>
        <w:t>ZSJ</w:t>
      </w:r>
      <w:r w:rsidR="00E41F04">
        <w:rPr>
          <w:rFonts w:ascii="Arial" w:hAnsi="Arial" w:cs="Arial"/>
          <w:sz w:val="22"/>
          <w:szCs w:val="22"/>
        </w:rPr>
        <w:t xml:space="preserve"> </w:t>
      </w:r>
      <w:r w:rsidR="00624CC5" w:rsidRPr="00624CC5">
        <w:rPr>
          <w:rFonts w:ascii="Arial" w:hAnsi="Arial" w:cs="Arial"/>
          <w:sz w:val="22"/>
          <w:szCs w:val="22"/>
        </w:rPr>
        <w:t>(</w:t>
      </w:r>
      <w:r w:rsidR="00E41F04">
        <w:rPr>
          <w:rFonts w:ascii="Arial" w:hAnsi="Arial" w:cs="Arial"/>
          <w:sz w:val="22"/>
          <w:szCs w:val="22"/>
        </w:rPr>
        <w:t xml:space="preserve">ZSJ = </w:t>
      </w:r>
      <w:r w:rsidR="00624CC5" w:rsidRPr="00624CC5">
        <w:rPr>
          <w:rFonts w:ascii="Arial" w:hAnsi="Arial" w:cs="Arial"/>
          <w:sz w:val="22"/>
          <w:szCs w:val="22"/>
        </w:rPr>
        <w:t>základní sídelní jednotk</w:t>
      </w:r>
      <w:r w:rsidR="00E41F04">
        <w:rPr>
          <w:rFonts w:ascii="Arial" w:hAnsi="Arial" w:cs="Arial"/>
          <w:sz w:val="22"/>
          <w:szCs w:val="22"/>
        </w:rPr>
        <w:t>a</w:t>
      </w:r>
      <w:r w:rsidR="00624CC5" w:rsidRPr="00624CC5">
        <w:rPr>
          <w:rFonts w:ascii="Arial" w:hAnsi="Arial" w:cs="Arial"/>
          <w:sz w:val="22"/>
          <w:szCs w:val="22"/>
        </w:rPr>
        <w:t>), které obklopují řešené území, či k němu přiléhají (</w:t>
      </w:r>
      <w:r w:rsidR="00252F0C">
        <w:rPr>
          <w:rFonts w:ascii="Arial" w:hAnsi="Arial" w:cs="Arial"/>
          <w:sz w:val="22"/>
          <w:szCs w:val="22"/>
        </w:rPr>
        <w:t xml:space="preserve">tj, které </w:t>
      </w:r>
      <w:r w:rsidR="00624CC5" w:rsidRPr="00624CC5">
        <w:rPr>
          <w:rFonts w:ascii="Arial" w:hAnsi="Arial" w:cs="Arial"/>
          <w:sz w:val="22"/>
          <w:szCs w:val="22"/>
        </w:rPr>
        <w:t>mají společnou hranici). V případě obcí s menší výměrou, než je 1300 ha, je</w:t>
      </w:r>
      <w:r w:rsidR="00836F3A">
        <w:rPr>
          <w:rFonts w:ascii="Arial" w:hAnsi="Arial" w:cs="Arial"/>
          <w:sz w:val="22"/>
          <w:szCs w:val="22"/>
        </w:rPr>
        <w:t xml:space="preserve"> pro zjednodušení</w:t>
      </w:r>
      <w:r w:rsidR="00624CC5" w:rsidRPr="00624CC5">
        <w:rPr>
          <w:rFonts w:ascii="Arial" w:hAnsi="Arial" w:cs="Arial"/>
          <w:sz w:val="22"/>
          <w:szCs w:val="22"/>
        </w:rPr>
        <w:t xml:space="preserve"> započítán celkový počet obyvatel (tedy obyvatelé všech ZSJ v dané obci). </w:t>
      </w:r>
    </w:p>
    <w:p w14:paraId="6866FF1B" w14:textId="2694BA33" w:rsidR="00605878" w:rsidRDefault="00624CC5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Tyto hodnoty jsou čerpány </w:t>
      </w:r>
      <w:r w:rsidR="00836F3A">
        <w:rPr>
          <w:rFonts w:ascii="Arial" w:hAnsi="Arial" w:cs="Arial"/>
          <w:sz w:val="22"/>
          <w:szCs w:val="22"/>
        </w:rPr>
        <w:t>z </w:t>
      </w:r>
      <w:r w:rsidR="00836F3A" w:rsidRPr="0034309E">
        <w:rPr>
          <w:rFonts w:ascii="Arial" w:hAnsi="Arial" w:cs="Arial"/>
          <w:sz w:val="22"/>
          <w:szCs w:val="22"/>
        </w:rPr>
        <w:t xml:space="preserve">přílohy </w:t>
      </w:r>
      <w:r w:rsidR="0034309E" w:rsidRPr="003A53BC">
        <w:rPr>
          <w:rFonts w:ascii="Arial" w:hAnsi="Arial" w:cs="Arial"/>
          <w:sz w:val="22"/>
          <w:szCs w:val="22"/>
        </w:rPr>
        <w:t xml:space="preserve">č. </w:t>
      </w:r>
      <w:r w:rsidR="00823737">
        <w:rPr>
          <w:rFonts w:ascii="Arial" w:hAnsi="Arial" w:cs="Arial"/>
          <w:sz w:val="22"/>
          <w:szCs w:val="22"/>
        </w:rPr>
        <w:t>9</w:t>
      </w:r>
      <w:r w:rsidR="0034309E" w:rsidRPr="003A53BC">
        <w:rPr>
          <w:rFonts w:ascii="Arial" w:hAnsi="Arial" w:cs="Arial"/>
          <w:sz w:val="22"/>
          <w:szCs w:val="22"/>
        </w:rPr>
        <w:t xml:space="preserve"> </w:t>
      </w:r>
      <w:r w:rsidR="00836F3A" w:rsidRPr="003A53BC">
        <w:rPr>
          <w:rFonts w:ascii="Arial" w:hAnsi="Arial" w:cs="Arial"/>
          <w:sz w:val="22"/>
          <w:szCs w:val="22"/>
        </w:rPr>
        <w:t>Krycí list indikátoru 444 011</w:t>
      </w:r>
      <w:r w:rsidR="00836F3A">
        <w:rPr>
          <w:rFonts w:ascii="Arial" w:hAnsi="Arial" w:cs="Arial"/>
          <w:sz w:val="22"/>
          <w:szCs w:val="22"/>
        </w:rPr>
        <w:t>, kde příjemce zaškrtne vybrané ZSJ a vypočtenou hodnotu počtu obyvatel použije jako cílovou hodnotu indikátoru.</w:t>
      </w:r>
      <w:r w:rsidR="00252F0C">
        <w:rPr>
          <w:rFonts w:ascii="Arial" w:hAnsi="Arial" w:cs="Arial"/>
          <w:sz w:val="22"/>
          <w:szCs w:val="22"/>
        </w:rPr>
        <w:t xml:space="preserve"> Vzhledem k tomu, že Základní sídelní jednotka tvoří nepříliš známou územní statisti</w:t>
      </w:r>
      <w:r w:rsidR="004369B5">
        <w:rPr>
          <w:rFonts w:ascii="Arial" w:hAnsi="Arial" w:cs="Arial"/>
          <w:sz w:val="22"/>
          <w:szCs w:val="22"/>
        </w:rPr>
        <w:t>c</w:t>
      </w:r>
      <w:r w:rsidR="00252F0C">
        <w:rPr>
          <w:rFonts w:ascii="Arial" w:hAnsi="Arial" w:cs="Arial"/>
          <w:sz w:val="22"/>
          <w:szCs w:val="22"/>
        </w:rPr>
        <w:t>kou jednotku, vytvořil ŘO IROP</w:t>
      </w:r>
      <w:r w:rsidR="002A2B1B">
        <w:rPr>
          <w:rFonts w:ascii="Arial" w:hAnsi="Arial" w:cs="Arial"/>
          <w:sz w:val="22"/>
          <w:szCs w:val="22"/>
        </w:rPr>
        <w:t xml:space="preserve"> pro zjednodušení orientace</w:t>
      </w:r>
      <w:r w:rsidR="00252F0C">
        <w:rPr>
          <w:rFonts w:ascii="Arial" w:hAnsi="Arial" w:cs="Arial"/>
          <w:sz w:val="22"/>
          <w:szCs w:val="22"/>
        </w:rPr>
        <w:t xml:space="preserve"> na Geoportálu </w:t>
      </w:r>
      <w:r w:rsidR="00605878" w:rsidRPr="00605878">
        <w:rPr>
          <w:rFonts w:ascii="Arial" w:hAnsi="Arial" w:cs="Arial"/>
          <w:sz w:val="22"/>
          <w:szCs w:val="22"/>
        </w:rPr>
        <w:t>Českého úřadu zeměměřického a katastrálního</w:t>
      </w:r>
      <w:r w:rsidR="00605878">
        <w:rPr>
          <w:rFonts w:ascii="Arial" w:hAnsi="Arial" w:cs="Arial"/>
          <w:sz w:val="22"/>
          <w:szCs w:val="22"/>
        </w:rPr>
        <w:t xml:space="preserve"> mapový poklad, který je do 25.</w:t>
      </w:r>
      <w:r w:rsidR="002435A6">
        <w:rPr>
          <w:rFonts w:ascii="Arial" w:hAnsi="Arial" w:cs="Arial"/>
          <w:sz w:val="22"/>
          <w:szCs w:val="22"/>
        </w:rPr>
        <w:t> </w:t>
      </w:r>
      <w:r w:rsidR="00605878">
        <w:rPr>
          <w:rFonts w:ascii="Arial" w:hAnsi="Arial" w:cs="Arial"/>
          <w:sz w:val="22"/>
          <w:szCs w:val="22"/>
        </w:rPr>
        <w:t>11.</w:t>
      </w:r>
      <w:r w:rsidR="002435A6">
        <w:rPr>
          <w:rFonts w:ascii="Arial" w:hAnsi="Arial" w:cs="Arial"/>
          <w:sz w:val="22"/>
          <w:szCs w:val="22"/>
        </w:rPr>
        <w:t> </w:t>
      </w:r>
      <w:r w:rsidR="00605878">
        <w:rPr>
          <w:rFonts w:ascii="Arial" w:hAnsi="Arial" w:cs="Arial"/>
          <w:sz w:val="22"/>
          <w:szCs w:val="22"/>
        </w:rPr>
        <w:t xml:space="preserve">2025 dostupný na </w:t>
      </w:r>
      <w:r w:rsidR="002A2B1B">
        <w:rPr>
          <w:rFonts w:ascii="Arial" w:hAnsi="Arial" w:cs="Arial"/>
          <w:sz w:val="22"/>
          <w:szCs w:val="22"/>
        </w:rPr>
        <w:t>následujícím</w:t>
      </w:r>
      <w:r w:rsidR="00605878">
        <w:rPr>
          <w:rFonts w:ascii="Arial" w:hAnsi="Arial" w:cs="Arial"/>
          <w:sz w:val="22"/>
          <w:szCs w:val="22"/>
        </w:rPr>
        <w:t xml:space="preserve"> odkazu:</w:t>
      </w:r>
    </w:p>
    <w:p w14:paraId="12AE97CD" w14:textId="0F4845DA" w:rsidR="00624CC5" w:rsidRDefault="00605878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hyperlink r:id="rId14" w:history="1">
        <w:r w:rsidRPr="00605878">
          <w:rPr>
            <w:rStyle w:val="Hypertextovodkaz"/>
            <w:rFonts w:ascii="Arial" w:hAnsi="Arial" w:cs="Arial"/>
            <w:sz w:val="22"/>
            <w:szCs w:val="22"/>
          </w:rPr>
          <w:t>https://ags.cuzk.cz/geoprohlizec/?id=dd198663b00f41baa06193b058856515_666</w:t>
        </w:r>
      </w:hyperlink>
    </w:p>
    <w:p w14:paraId="5E4ABD0B" w14:textId="54DAE718" w:rsidR="00605878" w:rsidRDefault="00605878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uvedeném odkazu jsou na mapě ČR vybrány vrstvy administrativních hranic (</w:t>
      </w:r>
      <w:r w:rsidR="001C30B3">
        <w:rPr>
          <w:rFonts w:ascii="Arial" w:hAnsi="Arial" w:cs="Arial"/>
          <w:sz w:val="22"/>
          <w:szCs w:val="22"/>
        </w:rPr>
        <w:t xml:space="preserve">SO </w:t>
      </w:r>
      <w:r>
        <w:rPr>
          <w:rFonts w:ascii="Arial" w:hAnsi="Arial" w:cs="Arial"/>
          <w:sz w:val="22"/>
          <w:szCs w:val="22"/>
        </w:rPr>
        <w:t>ORP, Obec a ZSJ), které po kliknutí zobrazí doplňující informace</w:t>
      </w:r>
      <w:r w:rsidR="00EB44C4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7CA79DB" w14:textId="77777777" w:rsidR="00605878" w:rsidRDefault="00605878" w:rsidP="00605878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sz w:val="22"/>
          <w:szCs w:val="22"/>
        </w:rPr>
        <w:t>Pro zobrazení ZSJ je nutné mapu dostatečně přiblížit</w:t>
      </w:r>
      <w:r>
        <w:rPr>
          <w:rFonts w:ascii="Arial" w:hAnsi="Arial" w:cs="Arial"/>
          <w:sz w:val="22"/>
          <w:szCs w:val="22"/>
        </w:rPr>
        <w:t>.</w:t>
      </w:r>
      <w:r w:rsidRPr="003A53BC">
        <w:rPr>
          <w:rFonts w:ascii="Arial" w:hAnsi="Arial" w:cs="Arial"/>
          <w:sz w:val="22"/>
          <w:szCs w:val="22"/>
        </w:rPr>
        <w:t xml:space="preserve"> </w:t>
      </w:r>
    </w:p>
    <w:p w14:paraId="62AC6FD2" w14:textId="4A0C9008" w:rsidR="00605878" w:rsidRDefault="00605878" w:rsidP="00605878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Pr="003A53BC">
        <w:rPr>
          <w:rFonts w:ascii="Arial" w:hAnsi="Arial" w:cs="Arial"/>
          <w:sz w:val="22"/>
          <w:szCs w:val="22"/>
        </w:rPr>
        <w:t xml:space="preserve">ranice ZSJ jsou zobrazeny přerušovanou čarou. </w:t>
      </w:r>
    </w:p>
    <w:p w14:paraId="5EFE60F1" w14:textId="3196F5D7" w:rsidR="00605878" w:rsidRPr="003A53BC" w:rsidRDefault="00605878" w:rsidP="003A53BC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vyhledání řešeného území a potřebné ZSJ se kliknutím do </w:t>
      </w:r>
      <w:r w:rsidR="004369B5">
        <w:rPr>
          <w:rFonts w:ascii="Arial" w:hAnsi="Arial" w:cs="Arial"/>
          <w:sz w:val="22"/>
          <w:szCs w:val="22"/>
        </w:rPr>
        <w:t>její</w:t>
      </w:r>
      <w:r>
        <w:rPr>
          <w:rFonts w:ascii="Arial" w:hAnsi="Arial" w:cs="Arial"/>
          <w:sz w:val="22"/>
          <w:szCs w:val="22"/>
        </w:rPr>
        <w:t xml:space="preserve"> plochy otevře box s informacemi o ZSJ, včetně K</w:t>
      </w:r>
      <w:r w:rsidR="000F0D4C">
        <w:rPr>
          <w:rFonts w:ascii="Arial" w:hAnsi="Arial" w:cs="Arial"/>
          <w:sz w:val="22"/>
          <w:szCs w:val="22"/>
        </w:rPr>
        <w:t>ód</w:t>
      </w:r>
      <w:r>
        <w:rPr>
          <w:rFonts w:ascii="Arial" w:hAnsi="Arial" w:cs="Arial"/>
          <w:sz w:val="22"/>
          <w:szCs w:val="22"/>
        </w:rPr>
        <w:t>u ZSJ, k</w:t>
      </w:r>
      <w:r w:rsidR="00EB44C4">
        <w:rPr>
          <w:rFonts w:ascii="Arial" w:hAnsi="Arial" w:cs="Arial"/>
          <w:sz w:val="22"/>
          <w:szCs w:val="22"/>
        </w:rPr>
        <w:t>terý lze použít pro výběr ZS</w:t>
      </w:r>
      <w:r w:rsidR="004369B5">
        <w:rPr>
          <w:rFonts w:ascii="Arial" w:hAnsi="Arial" w:cs="Arial"/>
          <w:sz w:val="22"/>
          <w:szCs w:val="22"/>
        </w:rPr>
        <w:t>J</w:t>
      </w:r>
      <w:r w:rsidR="00EB44C4">
        <w:rPr>
          <w:rFonts w:ascii="Arial" w:hAnsi="Arial" w:cs="Arial"/>
          <w:sz w:val="22"/>
          <w:szCs w:val="22"/>
        </w:rPr>
        <w:t xml:space="preserve"> v příloze </w:t>
      </w:r>
      <w:r w:rsidR="00823737">
        <w:rPr>
          <w:rFonts w:ascii="Arial" w:hAnsi="Arial" w:cs="Arial"/>
          <w:i/>
          <w:iCs/>
          <w:sz w:val="22"/>
          <w:szCs w:val="22"/>
        </w:rPr>
        <w:t>č. 9</w:t>
      </w:r>
      <w:r w:rsidR="00EB44C4" w:rsidRPr="00836F3A">
        <w:rPr>
          <w:rFonts w:ascii="Arial" w:hAnsi="Arial" w:cs="Arial"/>
          <w:i/>
          <w:iCs/>
          <w:sz w:val="22"/>
          <w:szCs w:val="22"/>
        </w:rPr>
        <w:t xml:space="preserve"> Krycí list indikátoru 444</w:t>
      </w:r>
      <w:r w:rsidR="00EB44C4">
        <w:rPr>
          <w:rFonts w:ascii="Arial" w:hAnsi="Arial" w:cs="Arial"/>
          <w:i/>
          <w:iCs/>
          <w:sz w:val="22"/>
          <w:szCs w:val="22"/>
        </w:rPr>
        <w:t> </w:t>
      </w:r>
      <w:r w:rsidR="00EB44C4" w:rsidRPr="00836F3A">
        <w:rPr>
          <w:rFonts w:ascii="Arial" w:hAnsi="Arial" w:cs="Arial"/>
          <w:i/>
          <w:iCs/>
          <w:sz w:val="22"/>
          <w:szCs w:val="22"/>
        </w:rPr>
        <w:t>011</w:t>
      </w:r>
      <w:r w:rsidR="00EB44C4">
        <w:rPr>
          <w:rFonts w:ascii="Arial" w:hAnsi="Arial" w:cs="Arial"/>
          <w:i/>
          <w:iCs/>
          <w:sz w:val="22"/>
          <w:szCs w:val="22"/>
        </w:rPr>
        <w:t>.</w:t>
      </w:r>
    </w:p>
    <w:p w14:paraId="1C8C5576" w14:textId="076217F8" w:rsidR="00822000" w:rsidRPr="00200F1E" w:rsidRDefault="00822000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836F3A">
        <w:rPr>
          <w:rFonts w:ascii="Arial" w:hAnsi="Arial" w:cs="Arial"/>
          <w:sz w:val="22"/>
          <w:szCs w:val="22"/>
        </w:rPr>
        <w:t>Hodnoty jsou vykazovány jako prostý</w:t>
      </w:r>
      <w:r w:rsidR="00836F3A" w:rsidRPr="00836F3A">
        <w:rPr>
          <w:rFonts w:ascii="Arial" w:hAnsi="Arial" w:cs="Arial"/>
          <w:sz w:val="22"/>
          <w:szCs w:val="22"/>
        </w:rPr>
        <w:t xml:space="preserve"> počet o</w:t>
      </w:r>
      <w:r w:rsidR="00836F3A">
        <w:rPr>
          <w:rFonts w:ascii="Arial" w:hAnsi="Arial" w:cs="Arial"/>
          <w:sz w:val="22"/>
          <w:szCs w:val="22"/>
        </w:rPr>
        <w:t>byvatel</w:t>
      </w:r>
      <w:r w:rsidR="00836F3A" w:rsidRPr="00836F3A">
        <w:rPr>
          <w:rFonts w:ascii="Arial" w:hAnsi="Arial" w:cs="Arial"/>
          <w:sz w:val="22"/>
          <w:szCs w:val="22"/>
        </w:rPr>
        <w:t xml:space="preserve"> dle výše uvedeného výpočtu.</w:t>
      </w:r>
      <w:r w:rsidRPr="00836F3A">
        <w:rPr>
          <w:rFonts w:ascii="Arial" w:hAnsi="Arial" w:cs="Arial"/>
          <w:sz w:val="22"/>
          <w:szCs w:val="22"/>
        </w:rPr>
        <w:t xml:space="preserve"> Hodnota je vykazována s přesností na celé jednotky</w:t>
      </w:r>
      <w:r w:rsidR="00836F3A" w:rsidRPr="00200F1E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76993061" w:rsidR="00373858" w:rsidRPr="00DC13E3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 w:rsidR="00DC13E3" w:rsidRPr="00DC13E3">
        <w:rPr>
          <w:rFonts w:ascii="Arial" w:hAnsi="Arial" w:cs="Arial"/>
          <w:sz w:val="22"/>
          <w:szCs w:val="22"/>
        </w:rPr>
        <w:t xml:space="preserve"> </w:t>
      </w:r>
      <w:r w:rsidR="002435A6">
        <w:rPr>
          <w:rFonts w:ascii="Arial" w:hAnsi="Arial" w:cs="Arial"/>
          <w:sz w:val="22"/>
          <w:szCs w:val="22"/>
        </w:rPr>
        <w:t>V</w:t>
      </w:r>
      <w:r w:rsidR="00DC13E3" w:rsidRPr="00DC13E3">
        <w:rPr>
          <w:rFonts w:ascii="Arial" w:hAnsi="Arial" w:cs="Arial"/>
          <w:sz w:val="22"/>
          <w:szCs w:val="22"/>
        </w:rPr>
        <w:t>ždy nulová</w:t>
      </w:r>
      <w:r w:rsidR="00836F3A">
        <w:rPr>
          <w:rFonts w:ascii="Arial" w:hAnsi="Arial" w:cs="Arial"/>
          <w:sz w:val="22"/>
          <w:szCs w:val="22"/>
        </w:rPr>
        <w:t xml:space="preserve">. </w:t>
      </w:r>
      <w:r w:rsidR="00836F3A" w:rsidRPr="00B90045">
        <w:rPr>
          <w:rFonts w:ascii="Arial" w:hAnsi="Arial" w:cs="Arial"/>
          <w:sz w:val="22"/>
          <w:szCs w:val="22"/>
        </w:rPr>
        <w:t>Jako datum výchozí hodnoty příjemce uveden datum podání žádosti o podporu.</w:t>
      </w:r>
    </w:p>
    <w:p w14:paraId="0A13694C" w14:textId="6DE1F64B" w:rsidR="008A2193" w:rsidRPr="009A4CBD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b/>
          <w:bCs/>
          <w:sz w:val="22"/>
          <w:szCs w:val="22"/>
        </w:rPr>
        <w:lastRenderedPageBreak/>
        <w:t>Cílová hodnota:</w:t>
      </w:r>
      <w:r w:rsidRPr="005325EF">
        <w:rPr>
          <w:rFonts w:ascii="Arial" w:hAnsi="Arial" w:cs="Arial"/>
          <w:sz w:val="22"/>
          <w:szCs w:val="22"/>
        </w:rPr>
        <w:t xml:space="preserve"> </w:t>
      </w:r>
      <w:r w:rsidR="00836F3A" w:rsidRPr="005325EF">
        <w:rPr>
          <w:rFonts w:ascii="Arial" w:hAnsi="Arial" w:cs="Arial"/>
          <w:sz w:val="22"/>
          <w:szCs w:val="22"/>
        </w:rPr>
        <w:t>Počet obyvatel žijících v okruhu 2 km od veřejné zelené infrastruktury</w:t>
      </w:r>
      <w:r w:rsidR="003E3EA1" w:rsidRPr="005325EF">
        <w:rPr>
          <w:rFonts w:ascii="Arial" w:hAnsi="Arial" w:cs="Arial"/>
          <w:sz w:val="22"/>
          <w:szCs w:val="22"/>
        </w:rPr>
        <w:t>, které se žadatel zavazuje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="003E3EA1" w:rsidRPr="005325EF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5325EF" w:rsidRPr="003A53BC">
        <w:rPr>
          <w:rFonts w:ascii="Arial" w:hAnsi="Arial" w:cs="Arial"/>
          <w:sz w:val="22"/>
          <w:szCs w:val="22"/>
        </w:rPr>
        <w:t>.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 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Žadatel v</w:t>
      </w:r>
      <w:r w:rsidR="002C04B8" w:rsidRPr="005325EF">
        <w:rPr>
          <w:rFonts w:ascii="Arial" w:hAnsi="Arial" w:cs="Arial"/>
          <w:b/>
          <w:bCs/>
          <w:sz w:val="22"/>
          <w:szCs w:val="22"/>
        </w:rPr>
        <w:t xml:space="preserve">e </w:t>
      </w:r>
      <w:r w:rsidR="002435A6">
        <w:rPr>
          <w:rFonts w:ascii="Arial" w:hAnsi="Arial" w:cs="Arial"/>
          <w:b/>
          <w:bCs/>
          <w:sz w:val="22"/>
          <w:szCs w:val="22"/>
        </w:rPr>
        <w:t>s</w:t>
      </w:r>
      <w:r w:rsidR="002C04B8" w:rsidRPr="005325EF">
        <w:rPr>
          <w:rFonts w:ascii="Arial" w:hAnsi="Arial" w:cs="Arial"/>
          <w:b/>
          <w:bCs/>
          <w:sz w:val="22"/>
          <w:szCs w:val="22"/>
        </w:rPr>
        <w:t>tudii proveditelnost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 xml:space="preserve"> uvede způsob výpočtu </w:t>
      </w:r>
      <w:r w:rsidR="001E60CB" w:rsidRPr="005325EF">
        <w:rPr>
          <w:rFonts w:ascii="Arial" w:hAnsi="Arial" w:cs="Arial"/>
          <w:b/>
          <w:bCs/>
          <w:sz w:val="22"/>
          <w:szCs w:val="22"/>
        </w:rPr>
        <w:t>tak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, aby jeho výsledek odpovídal cílové hodnotě a bylo možné ho ověřit.</w:t>
      </w:r>
      <w:r w:rsidR="007A3276" w:rsidRPr="005325EF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76" w:rsidRPr="005325EF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="007A3276" w:rsidRPr="005325EF">
        <w:rPr>
          <w:rFonts w:ascii="Arial" w:hAnsi="Arial" w:cs="Arial"/>
          <w:color w:val="000000" w:themeColor="text1"/>
          <w:sz w:val="22"/>
          <w:szCs w:val="22"/>
        </w:rPr>
        <w:t>ukončení realizace</w:t>
      </w:r>
      <w:r w:rsidR="002C04B8" w:rsidRPr="005325EF">
        <w:rPr>
          <w:rFonts w:ascii="Arial" w:hAnsi="Arial" w:cs="Arial"/>
          <w:color w:val="000000" w:themeColor="text1"/>
          <w:sz w:val="22"/>
          <w:szCs w:val="22"/>
        </w:rPr>
        <w:t xml:space="preserve"> projektu </w:t>
      </w:r>
      <w:r w:rsidR="007A3276" w:rsidRPr="005325EF">
        <w:rPr>
          <w:rFonts w:ascii="Arial" w:hAnsi="Arial" w:cs="Arial"/>
          <w:sz w:val="22"/>
          <w:szCs w:val="22"/>
        </w:rPr>
        <w:t>a o</w:t>
      </w:r>
      <w:r w:rsidR="002C04B8" w:rsidRPr="005325EF">
        <w:rPr>
          <w:rFonts w:ascii="Arial" w:hAnsi="Arial" w:cs="Arial"/>
          <w:sz w:val="22"/>
          <w:szCs w:val="22"/>
        </w:rPr>
        <w:t>d</w:t>
      </w:r>
      <w:r w:rsidR="007A3276" w:rsidRPr="005325EF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="0084772A" w:rsidRPr="009A4CBD">
        <w:rPr>
          <w:rFonts w:ascii="Arial" w:hAnsi="Arial" w:cs="Arial"/>
          <w:sz w:val="22"/>
          <w:szCs w:val="22"/>
        </w:rPr>
        <w:t xml:space="preserve"> </w:t>
      </w:r>
    </w:p>
    <w:p w14:paraId="5B954E88" w14:textId="7B1DA977" w:rsidR="00184DE7" w:rsidRPr="003A53BC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983696">
        <w:rPr>
          <w:rFonts w:ascii="Arial" w:hAnsi="Arial" w:cs="Arial"/>
          <w:sz w:val="22"/>
          <w:szCs w:val="22"/>
        </w:rPr>
        <w:t xml:space="preserve">Žadatel </w:t>
      </w:r>
      <w:r w:rsidRPr="00983696">
        <w:rPr>
          <w:rFonts w:ascii="Arial" w:hAnsi="Arial" w:cs="Arial"/>
          <w:sz w:val="22"/>
          <w:szCs w:val="22"/>
        </w:rPr>
        <w:t xml:space="preserve">v žádosti o podporu stanovuje jako datum </w:t>
      </w:r>
      <w:r w:rsidRPr="003A53BC">
        <w:rPr>
          <w:rFonts w:ascii="Arial" w:hAnsi="Arial" w:cs="Arial"/>
          <w:sz w:val="22"/>
          <w:szCs w:val="22"/>
        </w:rPr>
        <w:t>ukončení realizace</w:t>
      </w:r>
      <w:r w:rsidR="000465C4" w:rsidRPr="003A53BC">
        <w:rPr>
          <w:rFonts w:ascii="Arial" w:hAnsi="Arial" w:cs="Arial"/>
          <w:sz w:val="22"/>
          <w:szCs w:val="22"/>
        </w:rPr>
        <w:t xml:space="preserve"> projektu</w:t>
      </w:r>
      <w:r w:rsidR="005325EF" w:rsidRPr="00983696">
        <w:rPr>
          <w:rFonts w:ascii="Arial" w:hAnsi="Arial" w:cs="Arial"/>
          <w:sz w:val="22"/>
          <w:szCs w:val="22"/>
        </w:rPr>
        <w:t xml:space="preserve">. </w:t>
      </w:r>
      <w:r w:rsidR="008E4F0B" w:rsidRPr="00983696">
        <w:rPr>
          <w:rFonts w:ascii="Arial" w:hAnsi="Arial" w:cs="Arial"/>
          <w:sz w:val="22"/>
          <w:szCs w:val="22"/>
        </w:rPr>
        <w:t>Datum se považuje za Rozhodné datum pro naplnění indikátoru a jsou k</w:t>
      </w:r>
      <w:r w:rsidR="0050415A" w:rsidRPr="00983696">
        <w:rPr>
          <w:rFonts w:ascii="Arial" w:hAnsi="Arial" w:cs="Arial"/>
          <w:sz w:val="22"/>
          <w:szCs w:val="22"/>
        </w:rPr>
        <w:t> </w:t>
      </w:r>
      <w:r w:rsidR="008E4F0B" w:rsidRPr="00983696">
        <w:rPr>
          <w:rFonts w:ascii="Arial" w:hAnsi="Arial" w:cs="Arial"/>
          <w:sz w:val="22"/>
          <w:szCs w:val="22"/>
        </w:rPr>
        <w:t xml:space="preserve">němu vztahovány další postupy v době </w:t>
      </w:r>
      <w:r w:rsidR="008E4F0B" w:rsidRPr="003A53BC">
        <w:rPr>
          <w:rFonts w:ascii="Arial" w:hAnsi="Arial" w:cs="Arial"/>
          <w:sz w:val="22"/>
          <w:szCs w:val="22"/>
        </w:rPr>
        <w:t xml:space="preserve">udržitelnosti. </w:t>
      </w:r>
    </w:p>
    <w:p w14:paraId="42505901" w14:textId="7285C1E1" w:rsidR="008E4F0B" w:rsidRDefault="008E4F0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E4F0B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50415A">
        <w:rPr>
          <w:rFonts w:ascii="Arial" w:hAnsi="Arial" w:cs="Arial"/>
          <w:sz w:val="22"/>
          <w:szCs w:val="22"/>
        </w:rPr>
        <w:t> </w:t>
      </w:r>
      <w:r w:rsidRPr="008E4F0B">
        <w:rPr>
          <w:rFonts w:ascii="Arial" w:hAnsi="Arial" w:cs="Arial"/>
          <w:sz w:val="22"/>
          <w:szCs w:val="22"/>
        </w:rPr>
        <w:t xml:space="preserve">výše uvedeným. </w:t>
      </w:r>
      <w:r w:rsidRPr="0003252A">
        <w:rPr>
          <w:rFonts w:ascii="Arial" w:hAnsi="Arial" w:cs="Arial"/>
          <w:sz w:val="22"/>
          <w:szCs w:val="22"/>
        </w:rPr>
        <w:t>Po ukončení realizace projektu již příjemce orientační datum cílové hodnoty neupravuje.</w:t>
      </w:r>
    </w:p>
    <w:p w14:paraId="07E8A6BD" w14:textId="10B27B3C" w:rsidR="005325EF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5325EF" w:rsidRPr="005325EF">
        <w:rPr>
          <w:rFonts w:ascii="Arial" w:hAnsi="Arial" w:cs="Arial"/>
          <w:sz w:val="22"/>
          <w:szCs w:val="22"/>
        </w:rPr>
        <w:t>Skutečný počet obyvatel žijících v okruhu 2 km od podpořené veřejné zelené infrastruktury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. </w:t>
      </w:r>
      <w:r w:rsidR="003E3EA1" w:rsidRPr="005325EF">
        <w:rPr>
          <w:rFonts w:ascii="Arial" w:hAnsi="Arial" w:cs="Arial"/>
          <w:sz w:val="22"/>
          <w:szCs w:val="22"/>
        </w:rPr>
        <w:t>Hodnotu je nutné poprvé vykázat nejpozději k Rozhodnému datu, tedy v</w:t>
      </w:r>
      <w:r w:rsidR="0098557C">
        <w:rPr>
          <w:rFonts w:ascii="Arial" w:hAnsi="Arial" w:cs="Arial"/>
          <w:sz w:val="22"/>
          <w:szCs w:val="22"/>
        </w:rPr>
        <w:t> </w:t>
      </w:r>
      <w:r w:rsidR="003E3EA1" w:rsidRPr="005325EF">
        <w:rPr>
          <w:rFonts w:ascii="Arial" w:hAnsi="Arial" w:cs="Arial"/>
          <w:sz w:val="22"/>
          <w:szCs w:val="22"/>
        </w:rPr>
        <w:t>Závěrečné zprávě o realizaci</w:t>
      </w:r>
      <w:r w:rsidR="007A7B31" w:rsidRPr="005325EF">
        <w:rPr>
          <w:rFonts w:ascii="Arial" w:hAnsi="Arial" w:cs="Arial"/>
          <w:sz w:val="22"/>
          <w:szCs w:val="22"/>
        </w:rPr>
        <w:t xml:space="preserve"> projektu</w:t>
      </w:r>
      <w:r w:rsidR="00690293" w:rsidRPr="005325EF">
        <w:rPr>
          <w:rFonts w:ascii="Arial" w:hAnsi="Arial" w:cs="Arial"/>
          <w:sz w:val="22"/>
          <w:szCs w:val="22"/>
        </w:rPr>
        <w:t xml:space="preserve"> k datu ukončení realizace projektu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</w:p>
    <w:p w14:paraId="0990AFD1" w14:textId="05DA681A" w:rsidR="008A2193" w:rsidRDefault="00EB44C4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Způsob výpočtu dosažené hodnoty indikátoru proběhne stejnou metodou jako stanovení výše cílové hodnoty indikátoru. V případech, kde je cílová hodnota </w:t>
      </w:r>
      <w:r w:rsidR="005325EF">
        <w:rPr>
          <w:rFonts w:ascii="Arial" w:hAnsi="Arial" w:cs="Arial"/>
          <w:sz w:val="22"/>
          <w:szCs w:val="22"/>
        </w:rPr>
        <w:t>stanovena výpočtově</w:t>
      </w:r>
      <w:r>
        <w:rPr>
          <w:rFonts w:ascii="Arial" w:hAnsi="Arial" w:cs="Arial"/>
          <w:sz w:val="22"/>
          <w:szCs w:val="22"/>
        </w:rPr>
        <w:t xml:space="preserve"> (tj</w:t>
      </w:r>
      <w:r w:rsidR="004369B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na základě přílohy </w:t>
      </w:r>
      <w:r w:rsidR="00983696">
        <w:rPr>
          <w:rFonts w:ascii="Arial" w:hAnsi="Arial" w:cs="Arial"/>
          <w:sz w:val="22"/>
          <w:szCs w:val="22"/>
        </w:rPr>
        <w:t xml:space="preserve">č. </w:t>
      </w:r>
      <w:r w:rsidR="00823737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)</w:t>
      </w:r>
      <w:r w:rsidR="005325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bude i dosažená stanovena touto metodou </w:t>
      </w:r>
      <w:r w:rsidR="005325EF">
        <w:rPr>
          <w:rFonts w:ascii="Arial" w:hAnsi="Arial" w:cs="Arial"/>
          <w:sz w:val="22"/>
          <w:szCs w:val="22"/>
        </w:rPr>
        <w:t>a bude se jí vždy rovnat. V případech</w:t>
      </w:r>
      <w:r>
        <w:rPr>
          <w:rFonts w:ascii="Arial" w:hAnsi="Arial" w:cs="Arial"/>
          <w:sz w:val="22"/>
          <w:szCs w:val="22"/>
        </w:rPr>
        <w:t xml:space="preserve">, kdy žadatel/příjemce přistoupil k výpočtu na základě vlastní metody, musí použít totožný způsob i pro výpočet dosažené hodnoty a vykázat </w:t>
      </w:r>
      <w:r w:rsidR="004369B5">
        <w:rPr>
          <w:rFonts w:ascii="Arial" w:hAnsi="Arial" w:cs="Arial"/>
          <w:sz w:val="22"/>
          <w:szCs w:val="22"/>
        </w:rPr>
        <w:t>j</w:t>
      </w:r>
      <w:r w:rsidR="002435A6">
        <w:rPr>
          <w:rFonts w:ascii="Arial" w:hAnsi="Arial" w:cs="Arial"/>
          <w:sz w:val="22"/>
          <w:szCs w:val="22"/>
        </w:rPr>
        <w:t>i</w:t>
      </w:r>
      <w:r w:rsidR="004369B5">
        <w:rPr>
          <w:rFonts w:ascii="Arial" w:hAnsi="Arial" w:cs="Arial"/>
          <w:sz w:val="22"/>
          <w:szCs w:val="22"/>
        </w:rPr>
        <w:t>.</w:t>
      </w:r>
    </w:p>
    <w:p w14:paraId="4011E333" w14:textId="26D869B1" w:rsidR="003E3EA1" w:rsidRPr="009A4CBD" w:rsidRDefault="003E3EA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</w:t>
      </w:r>
      <w:r w:rsidR="008E4F0B">
        <w:rPr>
          <w:rFonts w:ascii="Arial" w:hAnsi="Arial" w:cs="Arial"/>
          <w:sz w:val="22"/>
          <w:szCs w:val="22"/>
        </w:rPr>
        <w:t xml:space="preserve"> prokázání </w:t>
      </w:r>
      <w:r w:rsidRPr="003E3EA1">
        <w:rPr>
          <w:rFonts w:ascii="Arial" w:hAnsi="Arial" w:cs="Arial"/>
          <w:sz w:val="22"/>
          <w:szCs w:val="22"/>
        </w:rPr>
        <w:t xml:space="preserve">udržování výstupu projektu a je vykazována ve Zprávách o </w:t>
      </w:r>
      <w:r w:rsidRPr="005325EF">
        <w:rPr>
          <w:rFonts w:ascii="Arial" w:hAnsi="Arial" w:cs="Arial"/>
          <w:sz w:val="22"/>
          <w:szCs w:val="22"/>
        </w:rPr>
        <w:t>udržitelnosti projektu</w:t>
      </w:r>
      <w:r w:rsidRPr="005325EF">
        <w:rPr>
          <w:rFonts w:ascii="Arial" w:hAnsi="Arial" w:cs="Arial"/>
          <w:color w:val="FF0000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pouze v případě </w:t>
      </w:r>
      <w:r w:rsidR="005325EF">
        <w:rPr>
          <w:rFonts w:ascii="Arial" w:hAnsi="Arial" w:cs="Arial"/>
          <w:sz w:val="22"/>
          <w:szCs w:val="22"/>
        </w:rPr>
        <w:t xml:space="preserve">zásadní </w:t>
      </w:r>
      <w:r w:rsidRPr="005325EF">
        <w:rPr>
          <w:rFonts w:ascii="Arial" w:hAnsi="Arial" w:cs="Arial"/>
          <w:sz w:val="22"/>
          <w:szCs w:val="22"/>
        </w:rPr>
        <w:t>změny</w:t>
      </w:r>
      <w:r w:rsidR="005325EF">
        <w:rPr>
          <w:rFonts w:ascii="Arial" w:hAnsi="Arial" w:cs="Arial"/>
          <w:sz w:val="22"/>
          <w:szCs w:val="22"/>
        </w:rPr>
        <w:t xml:space="preserve"> výše dosažené hodnoty (běžná fluktuace</w:t>
      </w:r>
      <w:r w:rsidR="0034309E">
        <w:rPr>
          <w:rFonts w:ascii="Arial" w:hAnsi="Arial" w:cs="Arial"/>
          <w:sz w:val="22"/>
          <w:szCs w:val="22"/>
        </w:rPr>
        <w:t xml:space="preserve"> do </w:t>
      </w:r>
      <w:r w:rsidR="008D6A5D">
        <w:rPr>
          <w:rFonts w:ascii="Arial" w:hAnsi="Arial" w:cs="Arial"/>
          <w:sz w:val="22"/>
          <w:szCs w:val="22"/>
        </w:rPr>
        <w:t>1</w:t>
      </w:r>
      <w:r w:rsidR="0034309E">
        <w:rPr>
          <w:rFonts w:ascii="Arial" w:hAnsi="Arial" w:cs="Arial"/>
          <w:sz w:val="22"/>
          <w:szCs w:val="22"/>
        </w:rPr>
        <w:t>0</w:t>
      </w:r>
      <w:r w:rsidR="008D6A5D">
        <w:rPr>
          <w:rFonts w:ascii="Arial" w:hAnsi="Arial" w:cs="Arial"/>
          <w:sz w:val="22"/>
          <w:szCs w:val="22"/>
        </w:rPr>
        <w:t xml:space="preserve"> </w:t>
      </w:r>
      <w:r w:rsidR="0034309E">
        <w:rPr>
          <w:rFonts w:ascii="Arial" w:hAnsi="Arial" w:cs="Arial"/>
          <w:sz w:val="22"/>
          <w:szCs w:val="22"/>
        </w:rPr>
        <w:t>%</w:t>
      </w:r>
      <w:r w:rsidR="005325EF">
        <w:rPr>
          <w:rFonts w:ascii="Arial" w:hAnsi="Arial" w:cs="Arial"/>
          <w:sz w:val="22"/>
          <w:szCs w:val="22"/>
        </w:rPr>
        <w:t xml:space="preserve"> nezakládá povinnost hodnotu přepočítat a znovu vykázat)</w:t>
      </w:r>
      <w:r w:rsidRPr="005325EF">
        <w:rPr>
          <w:rFonts w:ascii="Arial" w:hAnsi="Arial" w:cs="Arial"/>
          <w:sz w:val="22"/>
          <w:szCs w:val="22"/>
        </w:rPr>
        <w:t>, a to včetně popisu, kdy a proč ke změně došlo.</w:t>
      </w:r>
    </w:p>
    <w:p w14:paraId="4A51BDF5" w14:textId="6CCCF703" w:rsidR="00D85674" w:rsidRPr="000465C4" w:rsidRDefault="00D85674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0F0D4C" w14:paraId="382CF7AF" w14:textId="7AC4BD8A" w:rsidTr="00FE118B">
        <w:trPr>
          <w:trHeight w:val="1793"/>
        </w:trPr>
        <w:tc>
          <w:tcPr>
            <w:tcW w:w="4575" w:type="dxa"/>
          </w:tcPr>
          <w:p w14:paraId="02234105" w14:textId="5F77FB25" w:rsidR="007A3276" w:rsidRPr="000F0D4C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A0B8066" w14:textId="77777777" w:rsidR="007A3276" w:rsidRPr="003A53BC" w:rsidRDefault="007A3276" w:rsidP="00E71619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4911DE47" w14:textId="20FCD18B" w:rsidR="007A3276" w:rsidRPr="003A53BC" w:rsidRDefault="00CC3446" w:rsidP="002435A6">
            <w:pPr>
              <w:pStyle w:val="Odstavecseseznamem"/>
              <w:numPr>
                <w:ilvl w:val="0"/>
                <w:numId w:val="36"/>
              </w:numPr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Krycí list výpočtu</w:t>
            </w:r>
          </w:p>
          <w:p w14:paraId="57BF392A" w14:textId="77777777" w:rsidR="003E3EA1" w:rsidRPr="003A53BC" w:rsidRDefault="003E3EA1" w:rsidP="00E71619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BCD25B8" w14:textId="3CBC1046" w:rsidR="00663903" w:rsidRPr="003A53BC" w:rsidRDefault="003E3EA1" w:rsidP="00642FC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Kolaudační souhlas</w:t>
            </w:r>
            <w:r w:rsidR="0050415A" w:rsidRPr="003A53BC">
              <w:rPr>
                <w:rFonts w:ascii="Arial" w:hAnsi="Arial" w:cs="Arial"/>
                <w:sz w:val="22"/>
                <w:szCs w:val="22"/>
              </w:rPr>
              <w:t xml:space="preserve"> nebo</w:t>
            </w:r>
            <w:r w:rsidRPr="003A53BC">
              <w:rPr>
                <w:rFonts w:ascii="Arial" w:hAnsi="Arial" w:cs="Arial"/>
                <w:sz w:val="22"/>
                <w:szCs w:val="22"/>
              </w:rPr>
              <w:t xml:space="preserve">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3BFA7394" w14:textId="61E2DF7C" w:rsidR="007A3276" w:rsidRPr="000F0D4C" w:rsidRDefault="007A3276" w:rsidP="00A930D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8A84354" w14:textId="40F83D80" w:rsidR="007A3276" w:rsidRPr="003A53BC" w:rsidRDefault="008D6A5D" w:rsidP="003A53B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V případě, kdy fluktuace počtu obyvatel překročí 10 % a příjemce nezvolil metodu dokládání krycím listem, doloží příjemce znovu vlastní výpočet </w:t>
            </w:r>
          </w:p>
        </w:tc>
      </w:tr>
    </w:tbl>
    <w:p w14:paraId="4B297C5A" w14:textId="3745E083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="00690293" w:rsidRPr="003A53BC">
        <w:rPr>
          <w:rFonts w:ascii="Arial" w:hAnsi="Arial" w:cs="Arial"/>
          <w:sz w:val="22"/>
          <w:szCs w:val="22"/>
        </w:rPr>
        <w:t>relevantní</w:t>
      </w:r>
      <w:r w:rsidR="00690293" w:rsidRPr="000F0D4C">
        <w:rPr>
          <w:rFonts w:ascii="Arial" w:hAnsi="Arial" w:cs="Arial"/>
          <w:sz w:val="22"/>
          <w:szCs w:val="22"/>
        </w:rPr>
        <w:t xml:space="preserve"> </w:t>
      </w:r>
      <w:r w:rsidRPr="000F0D4C">
        <w:rPr>
          <w:rFonts w:ascii="Arial" w:hAnsi="Arial" w:cs="Arial"/>
          <w:sz w:val="22"/>
          <w:szCs w:val="22"/>
        </w:rPr>
        <w:t>uvedené dokumenty.</w:t>
      </w:r>
      <w:r w:rsidR="00441B57" w:rsidRPr="000F0D4C">
        <w:rPr>
          <w:rFonts w:ascii="Arial" w:hAnsi="Arial" w:cs="Arial"/>
          <w:sz w:val="22"/>
          <w:szCs w:val="22"/>
        </w:rPr>
        <w:t xml:space="preserve"> </w:t>
      </w:r>
      <w:r w:rsidR="008E4F0B" w:rsidRPr="000F0D4C">
        <w:rPr>
          <w:rFonts w:ascii="Arial" w:hAnsi="Arial" w:cs="Arial"/>
          <w:sz w:val="22"/>
          <w:szCs w:val="22"/>
        </w:rPr>
        <w:t xml:space="preserve">Pokud v době udržitelnosti dojde ke změnám, bude v nejbližší následující Zprávě o udržitelnosti </w:t>
      </w:r>
      <w:r w:rsidR="007A7B31" w:rsidRPr="000F0D4C">
        <w:rPr>
          <w:rFonts w:ascii="Arial" w:hAnsi="Arial" w:cs="Arial"/>
          <w:sz w:val="22"/>
          <w:szCs w:val="22"/>
        </w:rPr>
        <w:t xml:space="preserve">projektu </w:t>
      </w:r>
      <w:r w:rsidR="008E4F0B" w:rsidRPr="000F0D4C">
        <w:rPr>
          <w:rFonts w:ascii="Arial" w:hAnsi="Arial" w:cs="Arial"/>
          <w:sz w:val="22"/>
          <w:szCs w:val="22"/>
        </w:rPr>
        <w:t xml:space="preserve">vykázána aktualizovaná </w:t>
      </w:r>
      <w:r w:rsidR="0050415A" w:rsidRPr="000F0D4C">
        <w:rPr>
          <w:rFonts w:ascii="Arial" w:hAnsi="Arial" w:cs="Arial"/>
          <w:sz w:val="22"/>
          <w:szCs w:val="22"/>
        </w:rPr>
        <w:t xml:space="preserve">dosažená </w:t>
      </w:r>
      <w:r w:rsidR="008E4F0B" w:rsidRPr="000F0D4C">
        <w:rPr>
          <w:rFonts w:ascii="Arial" w:hAnsi="Arial" w:cs="Arial"/>
          <w:sz w:val="22"/>
          <w:szCs w:val="22"/>
        </w:rPr>
        <w:t>hodnota, včetně data, od kterého platí. Zároveň budou opětovně</w:t>
      </w:r>
      <w:r w:rsidR="008E4F0B" w:rsidRPr="008E4F0B">
        <w:rPr>
          <w:rFonts w:ascii="Arial" w:hAnsi="Arial" w:cs="Arial"/>
          <w:sz w:val="22"/>
          <w:szCs w:val="22"/>
        </w:rPr>
        <w:t xml:space="preserve"> dodány materiály pro její ověření.</w:t>
      </w:r>
    </w:p>
    <w:p w14:paraId="3E8FE8FC" w14:textId="77E300DB" w:rsidR="007A3276" w:rsidRPr="000465C4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592483EB" w14:textId="32B8080D" w:rsidR="00441B57" w:rsidRPr="005325EF" w:rsidRDefault="00151D2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sz w:val="22"/>
          <w:szCs w:val="22"/>
        </w:rPr>
        <w:t>Toleranční pásmo</w:t>
      </w:r>
      <w:r w:rsidR="00AF3D0A" w:rsidRPr="005325EF">
        <w:rPr>
          <w:rFonts w:ascii="Arial" w:hAnsi="Arial" w:cs="Arial"/>
          <w:sz w:val="22"/>
          <w:szCs w:val="22"/>
        </w:rPr>
        <w:t xml:space="preserve"> činí</w:t>
      </w:r>
      <w:r w:rsidR="00690293" w:rsidRPr="005325EF">
        <w:rPr>
          <w:rFonts w:ascii="Arial" w:hAnsi="Arial" w:cs="Arial"/>
          <w:sz w:val="22"/>
          <w:szCs w:val="22"/>
        </w:rPr>
        <w:t xml:space="preserve"> </w:t>
      </w:r>
      <w:r w:rsidR="008E4F0B" w:rsidRPr="005325EF">
        <w:rPr>
          <w:rFonts w:ascii="Arial" w:hAnsi="Arial" w:cs="Arial"/>
          <w:sz w:val="22"/>
          <w:szCs w:val="22"/>
        </w:rPr>
        <w:t xml:space="preserve">minus </w:t>
      </w:r>
      <w:r w:rsidR="005325EF">
        <w:rPr>
          <w:rFonts w:ascii="Arial" w:hAnsi="Arial" w:cs="Arial"/>
          <w:sz w:val="22"/>
          <w:szCs w:val="22"/>
        </w:rPr>
        <w:t>30</w:t>
      </w:r>
      <w:r w:rsidR="00A04559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% </w:t>
      </w:r>
      <w:r w:rsidR="00A930DE" w:rsidRPr="005325EF">
        <w:rPr>
          <w:rFonts w:ascii="Arial" w:hAnsi="Arial" w:cs="Arial"/>
          <w:sz w:val="22"/>
          <w:szCs w:val="22"/>
        </w:rPr>
        <w:t xml:space="preserve">cílové </w:t>
      </w:r>
      <w:r w:rsidRPr="005325EF">
        <w:rPr>
          <w:rFonts w:ascii="Arial" w:hAnsi="Arial" w:cs="Arial"/>
          <w:sz w:val="22"/>
          <w:szCs w:val="22"/>
        </w:rPr>
        <w:t xml:space="preserve">hodnoty </w:t>
      </w:r>
      <w:r w:rsidR="007A3276"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  <w:r w:rsidR="00AF3D0A" w:rsidRPr="005325EF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 w:rsidR="007A7B31" w:rsidRPr="005325EF">
        <w:rPr>
          <w:rFonts w:ascii="Arial" w:hAnsi="Arial" w:cs="Arial"/>
          <w:sz w:val="22"/>
          <w:szCs w:val="22"/>
        </w:rPr>
        <w:t>, ale p</w:t>
      </w:r>
      <w:r w:rsidR="008E4F0B" w:rsidRPr="005325EF">
        <w:rPr>
          <w:rFonts w:ascii="Arial" w:hAnsi="Arial" w:cs="Arial"/>
          <w:sz w:val="22"/>
          <w:szCs w:val="22"/>
        </w:rPr>
        <w:t xml:space="preserve">latí tedy i pro období </w:t>
      </w:r>
      <w:r w:rsidR="007A7B31" w:rsidRPr="005325EF">
        <w:rPr>
          <w:rFonts w:ascii="Arial" w:hAnsi="Arial" w:cs="Arial"/>
          <w:sz w:val="22"/>
          <w:szCs w:val="22"/>
        </w:rPr>
        <w:t xml:space="preserve">udržitelnosti </w:t>
      </w:r>
      <w:r w:rsidR="008E4F0B" w:rsidRPr="005325EF">
        <w:rPr>
          <w:rFonts w:ascii="Arial" w:hAnsi="Arial" w:cs="Arial"/>
          <w:sz w:val="22"/>
          <w:szCs w:val="22"/>
        </w:rPr>
        <w:t>po Rozhodném datu</w:t>
      </w:r>
      <w:r w:rsidR="00AF3D0A" w:rsidRPr="005325EF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AF3D0A" w:rsidRPr="005325EF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B73D90F" w14:textId="594A079C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</w:t>
      </w:r>
      <w:r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>ve stanovené toleranci, je možné</w:t>
      </w:r>
      <w:r w:rsidRPr="00AF3D0A">
        <w:rPr>
          <w:rFonts w:ascii="Arial" w:hAnsi="Arial" w:cs="Arial"/>
          <w:sz w:val="22"/>
          <w:szCs w:val="22"/>
        </w:rPr>
        <w:t xml:space="preserve"> ze strany příjemce iniciovat změnové řízení, kde příjemce zdůvodní nutnost změny cílové hodnoty indikátoru a navrhne úpravy projektu, které poměrově zohlední změnu hodnoty, například </w:t>
      </w:r>
      <w:r w:rsidR="0064281D"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 w:rsidR="006A4A02">
        <w:rPr>
          <w:rFonts w:ascii="Arial" w:hAnsi="Arial" w:cs="Arial"/>
          <w:sz w:val="22"/>
          <w:szCs w:val="22"/>
        </w:rPr>
        <w:t>posoudit</w:t>
      </w:r>
      <w:r w:rsidR="006A4A02" w:rsidRPr="00AF3D0A">
        <w:rPr>
          <w:rFonts w:ascii="Arial" w:hAnsi="Arial" w:cs="Arial"/>
          <w:sz w:val="22"/>
          <w:szCs w:val="22"/>
        </w:rPr>
        <w:t xml:space="preserve"> a</w:t>
      </w:r>
      <w:r w:rsidR="0098557C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>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8AA3078" w14:textId="4C195D2A" w:rsidR="00151D2B" w:rsidRPr="003A53BC" w:rsidRDefault="006902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Když</w:t>
      </w:r>
      <w:r w:rsidR="00FE118B">
        <w:rPr>
          <w:rFonts w:ascii="Arial" w:hAnsi="Arial" w:cs="Arial"/>
          <w:sz w:val="22"/>
          <w:szCs w:val="22"/>
        </w:rPr>
        <w:t xml:space="preserve"> tak příjemce neučiní</w:t>
      </w:r>
      <w:r>
        <w:rPr>
          <w:rFonts w:ascii="Arial" w:hAnsi="Arial" w:cs="Arial"/>
          <w:sz w:val="22"/>
          <w:szCs w:val="22"/>
        </w:rPr>
        <w:t>,</w:t>
      </w:r>
      <w:r w:rsidR="00145671">
        <w:rPr>
          <w:rFonts w:ascii="Arial" w:hAnsi="Arial" w:cs="Arial"/>
          <w:sz w:val="22"/>
          <w:szCs w:val="22"/>
        </w:rPr>
        <w:t xml:space="preserve"> zůstává cílová hodnota platná v nezměněné výši,</w:t>
      </w:r>
      <w:r w:rsidR="00FE11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="00145671">
        <w:rPr>
          <w:rFonts w:ascii="Arial" w:hAnsi="Arial" w:cs="Arial"/>
          <w:sz w:val="22"/>
          <w:szCs w:val="22"/>
        </w:rPr>
        <w:t xml:space="preserve">pokud </w:t>
      </w:r>
      <w:r w:rsidR="00663903">
        <w:rPr>
          <w:rFonts w:ascii="Arial" w:hAnsi="Arial" w:cs="Arial"/>
          <w:sz w:val="22"/>
          <w:szCs w:val="22"/>
        </w:rPr>
        <w:t xml:space="preserve">bude </w:t>
      </w:r>
      <w:r w:rsidR="00FE118B">
        <w:rPr>
          <w:rFonts w:ascii="Arial" w:hAnsi="Arial" w:cs="Arial"/>
          <w:sz w:val="22"/>
          <w:szCs w:val="22"/>
        </w:rPr>
        <w:t>vykázaná</w:t>
      </w:r>
      <w:r w:rsidR="008E0493">
        <w:rPr>
          <w:rFonts w:ascii="Arial" w:hAnsi="Arial" w:cs="Arial"/>
          <w:sz w:val="22"/>
          <w:szCs w:val="22"/>
        </w:rPr>
        <w:t xml:space="preserve"> dosažená</w:t>
      </w:r>
      <w:r w:rsidR="00FE118B">
        <w:rPr>
          <w:rFonts w:ascii="Arial" w:hAnsi="Arial" w:cs="Arial"/>
          <w:sz w:val="22"/>
          <w:szCs w:val="22"/>
        </w:rPr>
        <w:t xml:space="preserve"> </w:t>
      </w:r>
      <w:r w:rsidR="00FE118B" w:rsidRPr="005325EF">
        <w:rPr>
          <w:rFonts w:ascii="Arial" w:hAnsi="Arial" w:cs="Arial"/>
          <w:sz w:val="22"/>
          <w:szCs w:val="22"/>
        </w:rPr>
        <w:t xml:space="preserve">hodnota </w:t>
      </w:r>
      <w:r w:rsidR="00663903" w:rsidRPr="005325EF">
        <w:rPr>
          <w:rFonts w:ascii="Arial" w:hAnsi="Arial" w:cs="Arial"/>
          <w:sz w:val="22"/>
          <w:szCs w:val="22"/>
        </w:rPr>
        <w:t>k </w:t>
      </w:r>
      <w:r w:rsidR="00663903" w:rsidRPr="003A53BC">
        <w:rPr>
          <w:rFonts w:ascii="Arial" w:hAnsi="Arial" w:cs="Arial"/>
          <w:sz w:val="22"/>
          <w:szCs w:val="22"/>
        </w:rPr>
        <w:t xml:space="preserve">Rozhodnému datu </w:t>
      </w:r>
      <w:r w:rsidR="00FE118B" w:rsidRPr="003A53BC">
        <w:rPr>
          <w:rFonts w:ascii="Arial" w:hAnsi="Arial" w:cs="Arial"/>
          <w:sz w:val="22"/>
          <w:szCs w:val="22"/>
        </w:rPr>
        <w:t>pod stanovenou tolerancí, bude postupováno dle Podmínek Právního aktu / Rozhodnutí, které</w:t>
      </w:r>
      <w:r w:rsidR="007A7B31" w:rsidRPr="003A53BC">
        <w:rPr>
          <w:rFonts w:ascii="Arial" w:hAnsi="Arial" w:cs="Arial"/>
          <w:sz w:val="22"/>
          <w:szCs w:val="22"/>
        </w:rPr>
        <w:t xml:space="preserve"> stanoví</w:t>
      </w:r>
      <w:r w:rsidR="00FE118B" w:rsidRPr="003A53BC">
        <w:rPr>
          <w:rFonts w:ascii="Arial" w:hAnsi="Arial" w:cs="Arial"/>
          <w:sz w:val="22"/>
          <w:szCs w:val="22"/>
        </w:rPr>
        <w:t xml:space="preserve"> konkrétní výš</w:t>
      </w:r>
      <w:r w:rsidR="007A7B31" w:rsidRPr="003A53BC">
        <w:rPr>
          <w:rFonts w:ascii="Arial" w:hAnsi="Arial" w:cs="Arial"/>
          <w:sz w:val="22"/>
          <w:szCs w:val="22"/>
        </w:rPr>
        <w:t>i</w:t>
      </w:r>
      <w:r w:rsidR="00FE118B" w:rsidRPr="003A53BC">
        <w:rPr>
          <w:rFonts w:ascii="Arial" w:hAnsi="Arial" w:cs="Arial"/>
          <w:sz w:val="22"/>
          <w:szCs w:val="22"/>
        </w:rPr>
        <w:t xml:space="preserve"> a typ sankce</w:t>
      </w:r>
      <w:r w:rsidR="00083E57" w:rsidRPr="003A53BC">
        <w:rPr>
          <w:rFonts w:ascii="Arial" w:hAnsi="Arial" w:cs="Arial"/>
          <w:sz w:val="22"/>
          <w:szCs w:val="22"/>
        </w:rPr>
        <w:t xml:space="preserve"> </w:t>
      </w:r>
      <w:r w:rsidR="00FE118B" w:rsidRPr="003A53BC">
        <w:rPr>
          <w:rFonts w:ascii="Arial" w:hAnsi="Arial" w:cs="Arial"/>
          <w:sz w:val="22"/>
          <w:szCs w:val="22"/>
        </w:rPr>
        <w:t>aplikované při nenaplnění cílové hodnoty indikátoru.</w:t>
      </w:r>
    </w:p>
    <w:p w14:paraId="398F5330" w14:textId="23781961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sz w:val="22"/>
          <w:szCs w:val="22"/>
        </w:rPr>
        <w:t xml:space="preserve">V době udržitelnosti již </w:t>
      </w:r>
      <w:r w:rsidRPr="003A53BC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3A53BC">
        <w:rPr>
          <w:rFonts w:ascii="Arial" w:hAnsi="Arial" w:cs="Arial"/>
          <w:sz w:val="22"/>
          <w:szCs w:val="22"/>
        </w:rPr>
        <w:t xml:space="preserve"> a zůstává zafixovaná ve výši platné k</w:t>
      </w:r>
      <w:r w:rsidR="00371437" w:rsidRPr="003A53BC">
        <w:rPr>
          <w:rFonts w:ascii="Arial" w:hAnsi="Arial" w:cs="Arial"/>
          <w:sz w:val="22"/>
          <w:szCs w:val="22"/>
        </w:rPr>
        <w:t> datu skutečného ukončení realizace projektu</w:t>
      </w:r>
      <w:r w:rsidR="00D27F55" w:rsidRPr="003A53BC">
        <w:rPr>
          <w:rFonts w:ascii="Arial" w:hAnsi="Arial" w:cs="Arial"/>
          <w:sz w:val="22"/>
          <w:szCs w:val="22"/>
        </w:rPr>
        <w:t>.</w:t>
      </w:r>
      <w:r w:rsidRPr="003A53BC">
        <w:rPr>
          <w:rFonts w:ascii="Arial" w:hAnsi="Arial" w:cs="Arial"/>
          <w:sz w:val="22"/>
          <w:szCs w:val="22"/>
        </w:rPr>
        <w:t xml:space="preserve"> Pokud bude</w:t>
      </w:r>
      <w:r w:rsidR="00CD7FF3" w:rsidRPr="003A53BC">
        <w:rPr>
          <w:rFonts w:ascii="Arial" w:hAnsi="Arial" w:cs="Arial"/>
          <w:sz w:val="22"/>
          <w:szCs w:val="22"/>
        </w:rPr>
        <w:t xml:space="preserve"> </w:t>
      </w:r>
      <w:r w:rsidRPr="003A53BC">
        <w:rPr>
          <w:rFonts w:ascii="Arial" w:hAnsi="Arial" w:cs="Arial"/>
          <w:sz w:val="22"/>
          <w:szCs w:val="22"/>
        </w:rPr>
        <w:t xml:space="preserve">v období udržitelnosti </w:t>
      </w:r>
      <w:r w:rsidR="00CD7FF3" w:rsidRPr="003A53BC">
        <w:rPr>
          <w:rFonts w:ascii="Arial" w:hAnsi="Arial" w:cs="Arial"/>
          <w:sz w:val="22"/>
          <w:szCs w:val="22"/>
        </w:rPr>
        <w:t xml:space="preserve">(po Rozhodném datu) </w:t>
      </w:r>
      <w:r w:rsidRPr="003A53BC">
        <w:rPr>
          <w:rFonts w:ascii="Arial" w:hAnsi="Arial" w:cs="Arial"/>
          <w:sz w:val="22"/>
          <w:szCs w:val="22"/>
        </w:rPr>
        <w:t>vykázaná dosažená hodnota pod stanovenou tolerancí, bude postupováno dle Podmínek Právního aktu / Rozhodnutí, které stanoví konkrétní výš</w:t>
      </w:r>
      <w:r w:rsidR="0003252A" w:rsidRPr="003A53BC">
        <w:rPr>
          <w:rFonts w:ascii="Arial" w:hAnsi="Arial" w:cs="Arial"/>
          <w:sz w:val="22"/>
          <w:szCs w:val="22"/>
        </w:rPr>
        <w:t>i</w:t>
      </w:r>
      <w:r w:rsidRPr="003A53BC">
        <w:rPr>
          <w:rFonts w:ascii="Arial" w:hAnsi="Arial" w:cs="Arial"/>
          <w:sz w:val="22"/>
          <w:szCs w:val="22"/>
        </w:rPr>
        <w:t xml:space="preserve"> a typ sankce aplikované při ne</w:t>
      </w:r>
      <w:r w:rsidR="00291A5A" w:rsidRPr="003A53BC">
        <w:rPr>
          <w:rFonts w:ascii="Arial" w:hAnsi="Arial" w:cs="Arial"/>
          <w:sz w:val="22"/>
          <w:szCs w:val="22"/>
        </w:rPr>
        <w:t>udržení</w:t>
      </w:r>
      <w:r w:rsidRPr="003A53BC">
        <w:rPr>
          <w:rFonts w:ascii="Arial" w:hAnsi="Arial" w:cs="Arial"/>
          <w:sz w:val="22"/>
          <w:szCs w:val="22"/>
        </w:rPr>
        <w:t xml:space="preserve"> cílové hodnoty indikátoru</w:t>
      </w:r>
      <w:r w:rsidR="0050415A" w:rsidRPr="003A53BC">
        <w:rPr>
          <w:rFonts w:ascii="Arial" w:hAnsi="Arial" w:cs="Arial"/>
          <w:sz w:val="22"/>
          <w:szCs w:val="22"/>
        </w:rPr>
        <w:t>,</w:t>
      </w:r>
      <w:r w:rsidRPr="003A53BC">
        <w:rPr>
          <w:rFonts w:ascii="Arial" w:hAnsi="Arial" w:cs="Arial"/>
          <w:sz w:val="22"/>
          <w:szCs w:val="22"/>
        </w:rPr>
        <w:t xml:space="preserve"> a to poměrově</w:t>
      </w:r>
      <w:r w:rsidR="0050415A" w:rsidRPr="005325EF">
        <w:rPr>
          <w:rFonts w:ascii="Arial" w:hAnsi="Arial" w:cs="Arial"/>
          <w:sz w:val="22"/>
          <w:szCs w:val="22"/>
        </w:rPr>
        <w:t>,</w:t>
      </w:r>
      <w:r w:rsidRPr="005325EF">
        <w:rPr>
          <w:rFonts w:ascii="Arial" w:hAnsi="Arial" w:cs="Arial"/>
          <w:sz w:val="22"/>
          <w:szCs w:val="22"/>
        </w:rPr>
        <w:t xml:space="preserve"> vztaženo k délce období</w:t>
      </w:r>
      <w:r w:rsidRPr="00AF3D0A">
        <w:rPr>
          <w:rFonts w:ascii="Arial" w:hAnsi="Arial" w:cs="Arial"/>
          <w:sz w:val="22"/>
          <w:szCs w:val="22"/>
        </w:rPr>
        <w:t xml:space="preserve"> udržitelnosti, době neplnění a výši neplnění.</w:t>
      </w:r>
    </w:p>
    <w:p w14:paraId="46732BA0" w14:textId="66EDD28B" w:rsidR="0084772A" w:rsidRPr="000465C4" w:rsidRDefault="0084772A" w:rsidP="008C7931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sectPr w:rsidR="0084772A" w:rsidRPr="000465C4" w:rsidSect="004207DC">
          <w:headerReference w:type="default" r:id="rId15"/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DABDD5" w14:textId="4A1EB392" w:rsidR="00182442" w:rsidRPr="00115424" w:rsidRDefault="0084772A" w:rsidP="003A53BC">
      <w:pPr>
        <w:spacing w:line="360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</w:pPr>
      <w:r w:rsidRPr="0011542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Vazební matice</w:t>
      </w:r>
      <w:r w:rsidRPr="00115424"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  <w:t>:</w:t>
      </w:r>
    </w:p>
    <w:tbl>
      <w:tblPr>
        <w:tblW w:w="139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3119"/>
        <w:gridCol w:w="6195"/>
        <w:gridCol w:w="1134"/>
      </w:tblGrid>
      <w:tr w:rsidR="0083531C" w:rsidRPr="000465C4" w14:paraId="2253FF4F" w14:textId="77777777" w:rsidTr="003A53BC">
        <w:trPr>
          <w:trHeight w:val="721"/>
          <w:tblHeader/>
        </w:trPr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7E2CD45" w14:textId="764FF672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Označení a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 aktivity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AC6D429" w14:textId="74AE6C58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kombinace s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jinými aktivitami výzvy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72E998F8" w14:textId="388BD880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Povinnost vybrat indikátor v dané aktivitě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69E582F" w14:textId="24854EFF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Povinné indikátory k výběru v příslušné aktivitě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03A9C0BF" w14:textId="627F72C3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Povinný k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naplnění</w:t>
            </w:r>
          </w:p>
        </w:tc>
      </w:tr>
      <w:tr w:rsidR="0083531C" w:rsidRPr="000465C4" w14:paraId="42058784" w14:textId="77777777" w:rsidTr="003A53BC">
        <w:trPr>
          <w:trHeight w:val="64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8FEE" w14:textId="660BC60B" w:rsidR="0083531C" w:rsidRPr="00115424" w:rsidRDefault="00115424" w:rsidP="0083531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Zelená infrastruktura ve veřejném prostranství měst a obcí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01FBC" w14:textId="7AEEF8DA" w:rsidR="0083531C" w:rsidRPr="00115424" w:rsidRDefault="0083531C" w:rsidP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77CFF" w14:textId="7E95C269" w:rsidR="0083531C" w:rsidRPr="00115424" w:rsidRDefault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0CD1" w14:textId="688624FB" w:rsidR="0083531C" w:rsidRPr="00115424" w:rsidRDefault="001154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444 001 - Zelená infrastruktura podpořená pro jiné účely než přizpůsobování se změnám klimatu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F8106" w14:textId="1BBAECBC" w:rsidR="0083531C" w:rsidRPr="00115424" w:rsidRDefault="0083531C" w:rsidP="008353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796320" w:rsidRPr="000465C4" w14:paraId="64C1AACE" w14:textId="77777777" w:rsidTr="003A53BC">
        <w:trPr>
          <w:trHeight w:val="83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ADE9" w14:textId="77777777" w:rsidR="00796320" w:rsidRPr="00115424" w:rsidRDefault="00796320" w:rsidP="0079632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574E0" w14:textId="7777777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175D0" w14:textId="7CF3DC6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Ano, v případě, že dochází k budování či obnově retenčních či akumulační nádrže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18E7E" w14:textId="7438C721" w:rsidR="00796320" w:rsidRPr="00115424" w:rsidRDefault="00796320" w:rsidP="00796320">
            <w:pPr>
              <w:jc w:val="center"/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426 001 - Objem retenčních nádrží pro využití srážkové vody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46133" w14:textId="413C2F54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796320" w:rsidRPr="000465C4" w14:paraId="0FCE9288" w14:textId="77777777" w:rsidTr="003A53BC">
        <w:trPr>
          <w:trHeight w:val="55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4E07" w14:textId="77777777" w:rsidR="00796320" w:rsidRPr="00115424" w:rsidRDefault="00796320" w:rsidP="0079632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37947" w14:textId="7777777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01C3D" w14:textId="72FFFF50" w:rsidR="00796320" w:rsidRPr="00115424" w:rsidRDefault="00796320" w:rsidP="0079632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24C1" w14:textId="61F293D3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 xml:space="preserve">444 011 </w:t>
            </w:r>
            <w:r w:rsidRPr="00115424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 Počet obyvatel, kteří mají přístup k nové nebo modernizované zelené infrastruktuře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6DCB9" w14:textId="321DF7EB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</w:tbl>
    <w:p w14:paraId="71EA5D58" w14:textId="77777777" w:rsidR="0084772A" w:rsidRPr="0084772A" w:rsidRDefault="0084772A" w:rsidP="0084772A">
      <w:pPr>
        <w:spacing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84772A" w:rsidRPr="0084772A" w:rsidSect="0084772A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8198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47E2A89" w14:textId="4C866337" w:rsidR="00FE3BDE" w:rsidRPr="00FE3BDE" w:rsidRDefault="00FE3BDE">
        <w:pPr>
          <w:pStyle w:val="Zpat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E3BD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E3BD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781413">
          <w:rPr>
            <w:rFonts w:asciiTheme="minorHAnsi" w:hAnsiTheme="minorHAnsi" w:cstheme="minorHAnsi"/>
            <w:noProof/>
            <w:sz w:val="20"/>
            <w:szCs w:val="20"/>
          </w:rPr>
          <w:t>2</w: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1036CC4" w14:textId="77777777" w:rsidR="00424C7B" w:rsidRDefault="00424C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  <w:footnote w:id="1">
    <w:p w14:paraId="3BCD40A5" w14:textId="77777777" w:rsidR="00115424" w:rsidRPr="00781413" w:rsidRDefault="00115424" w:rsidP="00115424">
      <w:pPr>
        <w:pStyle w:val="Textpoznpodarou"/>
        <w:rPr>
          <w:rFonts w:ascii="Arial" w:hAnsi="Arial" w:cs="Arial"/>
        </w:rPr>
      </w:pPr>
      <w:r w:rsidRPr="00781413">
        <w:rPr>
          <w:rStyle w:val="Znakapoznpodarou"/>
          <w:rFonts w:ascii="Arial" w:hAnsi="Arial" w:cs="Arial"/>
        </w:rPr>
        <w:footnoteRef/>
      </w:r>
      <w:r w:rsidRPr="00781413">
        <w:rPr>
          <w:rFonts w:ascii="Arial" w:hAnsi="Arial" w:cs="Arial"/>
        </w:rPr>
        <w:t xml:space="preserve"> 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  <w:footnote w:id="2">
    <w:p w14:paraId="02A21352" w14:textId="2BBF8100" w:rsidR="00AF3D0A" w:rsidRPr="00781413" w:rsidRDefault="00AF3D0A">
      <w:pPr>
        <w:pStyle w:val="Textpoznpodarou"/>
        <w:rPr>
          <w:rFonts w:ascii="Arial" w:hAnsi="Arial" w:cs="Arial"/>
        </w:rPr>
      </w:pPr>
      <w:r w:rsidRPr="00781413">
        <w:rPr>
          <w:rStyle w:val="Znakapoznpodarou"/>
          <w:rFonts w:ascii="Arial" w:hAnsi="Arial" w:cs="Arial"/>
        </w:rPr>
        <w:footnoteRef/>
      </w:r>
      <w:r w:rsidRPr="00781413">
        <w:rPr>
          <w:rFonts w:ascii="Arial" w:hAnsi="Arial" w:cs="Arial"/>
        </w:rPr>
        <w:t xml:space="preserve"> </w:t>
      </w:r>
      <w:r w:rsidR="008E4F0B" w:rsidRPr="00781413">
        <w:rPr>
          <w:rFonts w:ascii="Arial" w:hAnsi="Arial" w:cs="Arial"/>
        </w:rPr>
        <w:t>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A35D3" w14:textId="77777777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4A268" w14:textId="77777777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8492A" w14:textId="1449B6AE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55FDC"/>
    <w:multiLevelType w:val="hybridMultilevel"/>
    <w:tmpl w:val="978A2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932320">
    <w:abstractNumId w:val="12"/>
  </w:num>
  <w:num w:numId="2" w16cid:durableId="740756933">
    <w:abstractNumId w:val="13"/>
  </w:num>
  <w:num w:numId="3" w16cid:durableId="453864845">
    <w:abstractNumId w:val="17"/>
  </w:num>
  <w:num w:numId="4" w16cid:durableId="980691320">
    <w:abstractNumId w:val="33"/>
  </w:num>
  <w:num w:numId="5" w16cid:durableId="1082526192">
    <w:abstractNumId w:val="7"/>
  </w:num>
  <w:num w:numId="6" w16cid:durableId="804347325">
    <w:abstractNumId w:val="28"/>
  </w:num>
  <w:num w:numId="7" w16cid:durableId="4527636">
    <w:abstractNumId w:val="9"/>
  </w:num>
  <w:num w:numId="8" w16cid:durableId="667370946">
    <w:abstractNumId w:val="10"/>
  </w:num>
  <w:num w:numId="9" w16cid:durableId="245530239">
    <w:abstractNumId w:val="20"/>
  </w:num>
  <w:num w:numId="10" w16cid:durableId="1768042146">
    <w:abstractNumId w:val="5"/>
  </w:num>
  <w:num w:numId="11" w16cid:durableId="1052385616">
    <w:abstractNumId w:val="34"/>
  </w:num>
  <w:num w:numId="12" w16cid:durableId="872890370">
    <w:abstractNumId w:val="25"/>
  </w:num>
  <w:num w:numId="13" w16cid:durableId="1211528020">
    <w:abstractNumId w:val="9"/>
    <w:lvlOverride w:ilvl="0">
      <w:startOverride w:val="1"/>
    </w:lvlOverride>
  </w:num>
  <w:num w:numId="14" w16cid:durableId="87427743">
    <w:abstractNumId w:val="29"/>
  </w:num>
  <w:num w:numId="15" w16cid:durableId="1122965503">
    <w:abstractNumId w:val="2"/>
  </w:num>
  <w:num w:numId="16" w16cid:durableId="1505437432">
    <w:abstractNumId w:val="15"/>
  </w:num>
  <w:num w:numId="17" w16cid:durableId="994602967">
    <w:abstractNumId w:val="14"/>
  </w:num>
  <w:num w:numId="18" w16cid:durableId="588543281">
    <w:abstractNumId w:val="35"/>
  </w:num>
  <w:num w:numId="19" w16cid:durableId="1336376929">
    <w:abstractNumId w:val="8"/>
  </w:num>
  <w:num w:numId="20" w16cid:durableId="329677594">
    <w:abstractNumId w:val="32"/>
  </w:num>
  <w:num w:numId="21" w16cid:durableId="996104761">
    <w:abstractNumId w:val="31"/>
  </w:num>
  <w:num w:numId="22" w16cid:durableId="925656133">
    <w:abstractNumId w:val="6"/>
  </w:num>
  <w:num w:numId="23" w16cid:durableId="425541057">
    <w:abstractNumId w:val="24"/>
  </w:num>
  <w:num w:numId="24" w16cid:durableId="735053899">
    <w:abstractNumId w:val="27"/>
  </w:num>
  <w:num w:numId="25" w16cid:durableId="33166762">
    <w:abstractNumId w:val="0"/>
  </w:num>
  <w:num w:numId="26" w16cid:durableId="1200901976">
    <w:abstractNumId w:val="16"/>
  </w:num>
  <w:num w:numId="27" w16cid:durableId="1879274361">
    <w:abstractNumId w:val="26"/>
  </w:num>
  <w:num w:numId="28" w16cid:durableId="344941859">
    <w:abstractNumId w:val="30"/>
  </w:num>
  <w:num w:numId="29" w16cid:durableId="1079139053">
    <w:abstractNumId w:val="11"/>
  </w:num>
  <w:num w:numId="30" w16cid:durableId="1128014823">
    <w:abstractNumId w:val="19"/>
  </w:num>
  <w:num w:numId="31" w16cid:durableId="1609506197">
    <w:abstractNumId w:val="22"/>
  </w:num>
  <w:num w:numId="32" w16cid:durableId="572157953">
    <w:abstractNumId w:val="1"/>
  </w:num>
  <w:num w:numId="33" w16cid:durableId="528222908">
    <w:abstractNumId w:val="36"/>
  </w:num>
  <w:num w:numId="34" w16cid:durableId="1373504035">
    <w:abstractNumId w:val="23"/>
  </w:num>
  <w:num w:numId="35" w16cid:durableId="1467896453">
    <w:abstractNumId w:val="3"/>
  </w:num>
  <w:num w:numId="36" w16cid:durableId="290864030">
    <w:abstractNumId w:val="18"/>
  </w:num>
  <w:num w:numId="37" w16cid:durableId="2136674550">
    <w:abstractNumId w:val="21"/>
  </w:num>
  <w:num w:numId="38" w16cid:durableId="174005162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Uhlíková Renata">
    <w15:presenceInfo w15:providerId="AD" w15:userId="S::renata.uhlikova@mmr.cz::34c833bf-28df-4fdb-8d60-4570555cb7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074D"/>
    <w:rsid w:val="00014F63"/>
    <w:rsid w:val="000165A5"/>
    <w:rsid w:val="0002225F"/>
    <w:rsid w:val="0002373D"/>
    <w:rsid w:val="0003252A"/>
    <w:rsid w:val="00034331"/>
    <w:rsid w:val="000465C4"/>
    <w:rsid w:val="00057399"/>
    <w:rsid w:val="000576DC"/>
    <w:rsid w:val="00057C7F"/>
    <w:rsid w:val="0007022E"/>
    <w:rsid w:val="00070FE9"/>
    <w:rsid w:val="00081A3F"/>
    <w:rsid w:val="00082647"/>
    <w:rsid w:val="00083E57"/>
    <w:rsid w:val="00093BFD"/>
    <w:rsid w:val="000A5632"/>
    <w:rsid w:val="000C6615"/>
    <w:rsid w:val="000C6DE6"/>
    <w:rsid w:val="000F0D4C"/>
    <w:rsid w:val="000F5EA5"/>
    <w:rsid w:val="000F75B7"/>
    <w:rsid w:val="00107F75"/>
    <w:rsid w:val="0011494F"/>
    <w:rsid w:val="00115424"/>
    <w:rsid w:val="0012183B"/>
    <w:rsid w:val="00121B54"/>
    <w:rsid w:val="00122FE5"/>
    <w:rsid w:val="00141C5B"/>
    <w:rsid w:val="001442A6"/>
    <w:rsid w:val="00145671"/>
    <w:rsid w:val="00146689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82442"/>
    <w:rsid w:val="00184DE7"/>
    <w:rsid w:val="001947CD"/>
    <w:rsid w:val="001B7798"/>
    <w:rsid w:val="001C14B7"/>
    <w:rsid w:val="001C1713"/>
    <w:rsid w:val="001C30B3"/>
    <w:rsid w:val="001C37DF"/>
    <w:rsid w:val="001C7076"/>
    <w:rsid w:val="001D5B33"/>
    <w:rsid w:val="001E0FF2"/>
    <w:rsid w:val="001E18AA"/>
    <w:rsid w:val="001E60CB"/>
    <w:rsid w:val="00200F1E"/>
    <w:rsid w:val="00203F9D"/>
    <w:rsid w:val="00204362"/>
    <w:rsid w:val="00204D9A"/>
    <w:rsid w:val="00204E05"/>
    <w:rsid w:val="00213558"/>
    <w:rsid w:val="0021750B"/>
    <w:rsid w:val="00221B02"/>
    <w:rsid w:val="002265AB"/>
    <w:rsid w:val="00230395"/>
    <w:rsid w:val="00231F50"/>
    <w:rsid w:val="002435A6"/>
    <w:rsid w:val="0025243F"/>
    <w:rsid w:val="00252F0C"/>
    <w:rsid w:val="00255525"/>
    <w:rsid w:val="002748BB"/>
    <w:rsid w:val="00274C37"/>
    <w:rsid w:val="0028633C"/>
    <w:rsid w:val="00286C01"/>
    <w:rsid w:val="00291A5A"/>
    <w:rsid w:val="002978F6"/>
    <w:rsid w:val="00297F42"/>
    <w:rsid w:val="002A2B1B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7EA"/>
    <w:rsid w:val="002D69E2"/>
    <w:rsid w:val="003016CD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252A"/>
    <w:rsid w:val="0034309E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53BC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1176"/>
    <w:rsid w:val="003F5585"/>
    <w:rsid w:val="0040551A"/>
    <w:rsid w:val="004207DC"/>
    <w:rsid w:val="00424C7B"/>
    <w:rsid w:val="004369B5"/>
    <w:rsid w:val="00441B57"/>
    <w:rsid w:val="00442137"/>
    <w:rsid w:val="00443F6D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7231"/>
    <w:rsid w:val="004B1AC3"/>
    <w:rsid w:val="004B4F0D"/>
    <w:rsid w:val="004B4F6A"/>
    <w:rsid w:val="004C1F8F"/>
    <w:rsid w:val="004D00FC"/>
    <w:rsid w:val="004D3056"/>
    <w:rsid w:val="004D3AE7"/>
    <w:rsid w:val="004E1B06"/>
    <w:rsid w:val="004F104D"/>
    <w:rsid w:val="00501F82"/>
    <w:rsid w:val="0050415A"/>
    <w:rsid w:val="005211DB"/>
    <w:rsid w:val="00526EDC"/>
    <w:rsid w:val="005325EF"/>
    <w:rsid w:val="00556F14"/>
    <w:rsid w:val="0056072C"/>
    <w:rsid w:val="005608C1"/>
    <w:rsid w:val="0057096B"/>
    <w:rsid w:val="0057432E"/>
    <w:rsid w:val="00585341"/>
    <w:rsid w:val="0058705B"/>
    <w:rsid w:val="00591C28"/>
    <w:rsid w:val="00596086"/>
    <w:rsid w:val="005A2BE8"/>
    <w:rsid w:val="005A4D94"/>
    <w:rsid w:val="005C040E"/>
    <w:rsid w:val="005C26C4"/>
    <w:rsid w:val="005C3D0D"/>
    <w:rsid w:val="005C3E75"/>
    <w:rsid w:val="005C533A"/>
    <w:rsid w:val="005E5868"/>
    <w:rsid w:val="005E698F"/>
    <w:rsid w:val="005E7F63"/>
    <w:rsid w:val="005F2EB6"/>
    <w:rsid w:val="005F42FA"/>
    <w:rsid w:val="0060205B"/>
    <w:rsid w:val="00604375"/>
    <w:rsid w:val="006045C4"/>
    <w:rsid w:val="00605878"/>
    <w:rsid w:val="00606CB4"/>
    <w:rsid w:val="006113F3"/>
    <w:rsid w:val="006221F8"/>
    <w:rsid w:val="00622A75"/>
    <w:rsid w:val="00624CC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28B6"/>
    <w:rsid w:val="00672F0F"/>
    <w:rsid w:val="006762E0"/>
    <w:rsid w:val="0067736D"/>
    <w:rsid w:val="006803CD"/>
    <w:rsid w:val="00690293"/>
    <w:rsid w:val="0069066C"/>
    <w:rsid w:val="0069719B"/>
    <w:rsid w:val="006A13FA"/>
    <w:rsid w:val="006A4A02"/>
    <w:rsid w:val="006D05CD"/>
    <w:rsid w:val="006D69C4"/>
    <w:rsid w:val="006E5C82"/>
    <w:rsid w:val="006E72F1"/>
    <w:rsid w:val="006F35E9"/>
    <w:rsid w:val="006F6BC2"/>
    <w:rsid w:val="00702E52"/>
    <w:rsid w:val="00703ACE"/>
    <w:rsid w:val="00705451"/>
    <w:rsid w:val="00714EBA"/>
    <w:rsid w:val="00722201"/>
    <w:rsid w:val="00723481"/>
    <w:rsid w:val="00724B5B"/>
    <w:rsid w:val="0073208B"/>
    <w:rsid w:val="00733BEF"/>
    <w:rsid w:val="0074098A"/>
    <w:rsid w:val="00741962"/>
    <w:rsid w:val="00760009"/>
    <w:rsid w:val="0076431E"/>
    <w:rsid w:val="0077797D"/>
    <w:rsid w:val="00781413"/>
    <w:rsid w:val="00784C08"/>
    <w:rsid w:val="007852CE"/>
    <w:rsid w:val="0078659D"/>
    <w:rsid w:val="00787C15"/>
    <w:rsid w:val="00796320"/>
    <w:rsid w:val="007A3276"/>
    <w:rsid w:val="007A77B8"/>
    <w:rsid w:val="007A7B31"/>
    <w:rsid w:val="007B244F"/>
    <w:rsid w:val="007B33E1"/>
    <w:rsid w:val="007C0AB0"/>
    <w:rsid w:val="007C0ABF"/>
    <w:rsid w:val="007D2C30"/>
    <w:rsid w:val="007D5110"/>
    <w:rsid w:val="007D6374"/>
    <w:rsid w:val="007E0B08"/>
    <w:rsid w:val="007E448D"/>
    <w:rsid w:val="007E55BB"/>
    <w:rsid w:val="007F0494"/>
    <w:rsid w:val="0080289A"/>
    <w:rsid w:val="0080523B"/>
    <w:rsid w:val="00820E4A"/>
    <w:rsid w:val="00822000"/>
    <w:rsid w:val="00823737"/>
    <w:rsid w:val="00824E66"/>
    <w:rsid w:val="00833BB4"/>
    <w:rsid w:val="0083531C"/>
    <w:rsid w:val="00836F3A"/>
    <w:rsid w:val="0084303E"/>
    <w:rsid w:val="00844F3C"/>
    <w:rsid w:val="0084772A"/>
    <w:rsid w:val="008479AA"/>
    <w:rsid w:val="00855284"/>
    <w:rsid w:val="0085781F"/>
    <w:rsid w:val="008619E4"/>
    <w:rsid w:val="00863444"/>
    <w:rsid w:val="00874C5E"/>
    <w:rsid w:val="00876E20"/>
    <w:rsid w:val="00884724"/>
    <w:rsid w:val="00886357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D6A5D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544E"/>
    <w:rsid w:val="00952FC0"/>
    <w:rsid w:val="009640E8"/>
    <w:rsid w:val="00981FE0"/>
    <w:rsid w:val="00983696"/>
    <w:rsid w:val="0098557C"/>
    <w:rsid w:val="00991CCA"/>
    <w:rsid w:val="009931A3"/>
    <w:rsid w:val="009954D4"/>
    <w:rsid w:val="009A08B2"/>
    <w:rsid w:val="009A4CBD"/>
    <w:rsid w:val="009A761A"/>
    <w:rsid w:val="009B083D"/>
    <w:rsid w:val="009B33AF"/>
    <w:rsid w:val="009B3D56"/>
    <w:rsid w:val="009C51B5"/>
    <w:rsid w:val="009D5E0D"/>
    <w:rsid w:val="009D6486"/>
    <w:rsid w:val="009E0B15"/>
    <w:rsid w:val="009E41E7"/>
    <w:rsid w:val="009E4F57"/>
    <w:rsid w:val="009F24C6"/>
    <w:rsid w:val="009F6F63"/>
    <w:rsid w:val="00A04559"/>
    <w:rsid w:val="00A06D8D"/>
    <w:rsid w:val="00A16700"/>
    <w:rsid w:val="00A17EDE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623E"/>
    <w:rsid w:val="00AC1136"/>
    <w:rsid w:val="00AC4029"/>
    <w:rsid w:val="00AF26C9"/>
    <w:rsid w:val="00AF3D0A"/>
    <w:rsid w:val="00AF3E9B"/>
    <w:rsid w:val="00AF61AF"/>
    <w:rsid w:val="00B0285F"/>
    <w:rsid w:val="00B15417"/>
    <w:rsid w:val="00B159F5"/>
    <w:rsid w:val="00B2017F"/>
    <w:rsid w:val="00B21BB1"/>
    <w:rsid w:val="00B266C0"/>
    <w:rsid w:val="00B32019"/>
    <w:rsid w:val="00B32AB8"/>
    <w:rsid w:val="00B362EB"/>
    <w:rsid w:val="00B37C37"/>
    <w:rsid w:val="00B42FA1"/>
    <w:rsid w:val="00B50E78"/>
    <w:rsid w:val="00B55EB2"/>
    <w:rsid w:val="00B61B03"/>
    <w:rsid w:val="00B713C1"/>
    <w:rsid w:val="00B7197B"/>
    <w:rsid w:val="00B8276E"/>
    <w:rsid w:val="00B90045"/>
    <w:rsid w:val="00B953E3"/>
    <w:rsid w:val="00BB4843"/>
    <w:rsid w:val="00BB63A7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65581"/>
    <w:rsid w:val="00C73A59"/>
    <w:rsid w:val="00C80AC5"/>
    <w:rsid w:val="00C81922"/>
    <w:rsid w:val="00C85696"/>
    <w:rsid w:val="00C87A08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D7FF3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D35"/>
    <w:rsid w:val="00D24948"/>
    <w:rsid w:val="00D27F55"/>
    <w:rsid w:val="00D33570"/>
    <w:rsid w:val="00D44379"/>
    <w:rsid w:val="00D44A57"/>
    <w:rsid w:val="00D528AA"/>
    <w:rsid w:val="00D56797"/>
    <w:rsid w:val="00D57991"/>
    <w:rsid w:val="00D64A25"/>
    <w:rsid w:val="00D73EC3"/>
    <w:rsid w:val="00D77E91"/>
    <w:rsid w:val="00D81522"/>
    <w:rsid w:val="00D85674"/>
    <w:rsid w:val="00D874FA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13E3"/>
    <w:rsid w:val="00DC2C1B"/>
    <w:rsid w:val="00DC7E7A"/>
    <w:rsid w:val="00DD1486"/>
    <w:rsid w:val="00DD66DA"/>
    <w:rsid w:val="00DD760C"/>
    <w:rsid w:val="00DE2001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41F04"/>
    <w:rsid w:val="00E42C6C"/>
    <w:rsid w:val="00E478A4"/>
    <w:rsid w:val="00E5115F"/>
    <w:rsid w:val="00E60B8D"/>
    <w:rsid w:val="00E616B5"/>
    <w:rsid w:val="00E65C9F"/>
    <w:rsid w:val="00E70D8F"/>
    <w:rsid w:val="00E71619"/>
    <w:rsid w:val="00E76AB2"/>
    <w:rsid w:val="00E80D3E"/>
    <w:rsid w:val="00E86085"/>
    <w:rsid w:val="00E92956"/>
    <w:rsid w:val="00E954B4"/>
    <w:rsid w:val="00E9553F"/>
    <w:rsid w:val="00EA1243"/>
    <w:rsid w:val="00EA31F1"/>
    <w:rsid w:val="00EA6E5D"/>
    <w:rsid w:val="00EB036E"/>
    <w:rsid w:val="00EB0EA0"/>
    <w:rsid w:val="00EB24AC"/>
    <w:rsid w:val="00EB4303"/>
    <w:rsid w:val="00EB44C4"/>
    <w:rsid w:val="00EC190D"/>
    <w:rsid w:val="00EC1BD9"/>
    <w:rsid w:val="00EC29D7"/>
    <w:rsid w:val="00EC642B"/>
    <w:rsid w:val="00ED67B5"/>
    <w:rsid w:val="00EF32DE"/>
    <w:rsid w:val="00F018D2"/>
    <w:rsid w:val="00F02008"/>
    <w:rsid w:val="00F11638"/>
    <w:rsid w:val="00F11683"/>
    <w:rsid w:val="00F2208F"/>
    <w:rsid w:val="00F227C5"/>
    <w:rsid w:val="00F24231"/>
    <w:rsid w:val="00F31DE6"/>
    <w:rsid w:val="00F31F10"/>
    <w:rsid w:val="00F33CAB"/>
    <w:rsid w:val="00F434B3"/>
    <w:rsid w:val="00F45CCF"/>
    <w:rsid w:val="00F63713"/>
    <w:rsid w:val="00F66A88"/>
    <w:rsid w:val="00F7004E"/>
    <w:rsid w:val="00F70BB4"/>
    <w:rsid w:val="00F713ED"/>
    <w:rsid w:val="00F805D6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3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0587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430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gs.cuzk.cz/geoprohlizec/?id=dd198663b00f41baa06193b058856515_666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C6216-12FF-45BF-AB63-D4366A43A7CC}">
  <ds:schemaRefs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38a97ebd-7b55-4e0a-b11e-b1f20907ee6a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9CEC14-4373-4B31-82D7-013BDA1906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9</Pages>
  <Words>2455</Words>
  <Characters>14490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Uhlíková Renata</cp:lastModifiedBy>
  <cp:revision>42</cp:revision>
  <dcterms:created xsi:type="dcterms:W3CDTF">2022-11-23T10:32:00Z</dcterms:created>
  <dcterms:modified xsi:type="dcterms:W3CDTF">2025-08-13T14:22:00Z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